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7479" w14:textId="60694F80" w:rsidR="00D84D73" w:rsidRPr="00763444" w:rsidRDefault="00F60865" w:rsidP="00020BA5">
      <w:pPr>
        <w:spacing w:after="120" w:line="240" w:lineRule="atLeast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AC3484">
        <w:rPr>
          <w:rFonts w:cstheme="minorHAnsi"/>
          <w:b/>
          <w:color w:val="000000" w:themeColor="text1"/>
          <w:sz w:val="20"/>
          <w:szCs w:val="20"/>
        </w:rPr>
        <w:t xml:space="preserve">Załącznik </w:t>
      </w:r>
      <w:r w:rsidR="007F6640" w:rsidRPr="00AC3484">
        <w:rPr>
          <w:rFonts w:cstheme="minorHAnsi"/>
          <w:b/>
          <w:color w:val="000000" w:themeColor="text1"/>
          <w:sz w:val="20"/>
          <w:szCs w:val="20"/>
        </w:rPr>
        <w:t xml:space="preserve">nr </w:t>
      </w:r>
      <w:r w:rsidRPr="00AC3484">
        <w:rPr>
          <w:rFonts w:cstheme="minorHAnsi"/>
          <w:b/>
          <w:color w:val="000000" w:themeColor="text1"/>
          <w:sz w:val="20"/>
          <w:szCs w:val="20"/>
        </w:rPr>
        <w:t>1 do Z</w:t>
      </w:r>
      <w:r w:rsidR="00D84D73" w:rsidRPr="00AC3484">
        <w:rPr>
          <w:rFonts w:cstheme="minorHAnsi"/>
          <w:b/>
          <w:color w:val="000000" w:themeColor="text1"/>
          <w:sz w:val="20"/>
          <w:szCs w:val="20"/>
        </w:rPr>
        <w:t>apytania ofertowego</w:t>
      </w:r>
    </w:p>
    <w:p w14:paraId="7636275C" w14:textId="77777777" w:rsidR="00D84D73" w:rsidRPr="00763444" w:rsidRDefault="00D84D73" w:rsidP="00C20A3E">
      <w:pPr>
        <w:spacing w:after="120" w:line="240" w:lineRule="atLeast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1690F9B9" w14:textId="77777777" w:rsidR="00D84D73" w:rsidRPr="00763444" w:rsidRDefault="00D84D73" w:rsidP="00C20A3E">
      <w:pPr>
        <w:spacing w:after="120" w:line="240" w:lineRule="atLeast"/>
        <w:jc w:val="center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t>FORMULARZ OFERTOWY</w:t>
      </w:r>
    </w:p>
    <w:p w14:paraId="52C8E714" w14:textId="77777777" w:rsidR="00D84D73" w:rsidRPr="00763444" w:rsidRDefault="00D84D73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</w:p>
    <w:p w14:paraId="5A1128C7" w14:textId="75AF023B" w:rsidR="00DB5BC4" w:rsidRPr="00763444" w:rsidRDefault="00DB5BC4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>________________________</w:t>
      </w:r>
    </w:p>
    <w:p w14:paraId="091DEA9F" w14:textId="54B6BA9E" w:rsidR="00D84D73" w:rsidRPr="00763444" w:rsidRDefault="00CB4689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 xml:space="preserve">    </w:t>
      </w:r>
      <w:r w:rsidR="000B3AB4" w:rsidRPr="00763444">
        <w:rPr>
          <w:rFonts w:cstheme="minorHAnsi"/>
          <w:color w:val="000000" w:themeColor="text1"/>
          <w:sz w:val="20"/>
          <w:szCs w:val="20"/>
        </w:rPr>
        <w:t>(</w:t>
      </w:r>
      <w:r w:rsidR="00D84D73" w:rsidRPr="00763444">
        <w:rPr>
          <w:rFonts w:cstheme="minorHAnsi"/>
          <w:color w:val="000000" w:themeColor="text1"/>
          <w:sz w:val="20"/>
          <w:szCs w:val="20"/>
        </w:rPr>
        <w:t>Miejscowość i data</w:t>
      </w:r>
      <w:r w:rsidR="000B3AB4" w:rsidRPr="00763444">
        <w:rPr>
          <w:rFonts w:cstheme="minorHAnsi"/>
          <w:color w:val="000000" w:themeColor="text1"/>
          <w:sz w:val="20"/>
          <w:szCs w:val="20"/>
        </w:rPr>
        <w:t>)</w:t>
      </w:r>
    </w:p>
    <w:p w14:paraId="4AE67A33" w14:textId="02D9C6F7" w:rsidR="00EF3218" w:rsidRPr="00763444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________________________________</w:t>
      </w:r>
    </w:p>
    <w:p w14:paraId="39C30818" w14:textId="5806ECA0" w:rsidR="00EF3218" w:rsidRPr="00763444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________________________________</w:t>
      </w:r>
    </w:p>
    <w:p w14:paraId="1CB0888C" w14:textId="2F334B57" w:rsidR="001B4110" w:rsidRPr="00763444" w:rsidRDefault="001B4110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sz w:val="20"/>
          <w:szCs w:val="20"/>
        </w:rPr>
      </w:pPr>
      <w:r w:rsidRPr="00763444">
        <w:rPr>
          <w:rFonts w:cstheme="minorHAnsi"/>
          <w:sz w:val="20"/>
          <w:szCs w:val="20"/>
        </w:rPr>
        <w:t>Nazwa i adres</w:t>
      </w:r>
    </w:p>
    <w:p w14:paraId="7B757416" w14:textId="3769919F" w:rsidR="00EF3218" w:rsidRPr="00763444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________________________________</w:t>
      </w:r>
    </w:p>
    <w:p w14:paraId="5D92FFC8" w14:textId="5A48D6E9" w:rsidR="00EF3218" w:rsidRPr="00763444" w:rsidRDefault="00DB5BC4" w:rsidP="00EF3218">
      <w:pPr>
        <w:shd w:val="clear" w:color="auto" w:fill="FFFFFF"/>
        <w:spacing w:after="0" w:line="240" w:lineRule="auto"/>
        <w:textAlignment w:val="baseline"/>
        <w:rPr>
          <w:rFonts w:cstheme="minorHAnsi"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________________________________</w:t>
      </w:r>
    </w:p>
    <w:p w14:paraId="5E61066C" w14:textId="6921FE6D" w:rsidR="001B4110" w:rsidRPr="00763444" w:rsidRDefault="00D84D73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>telefon,</w:t>
      </w:r>
      <w:r w:rsidR="000C18AA" w:rsidRPr="00763444">
        <w:rPr>
          <w:rFonts w:cstheme="minorHAnsi"/>
          <w:color w:val="000000" w:themeColor="text1"/>
          <w:sz w:val="20"/>
          <w:szCs w:val="20"/>
        </w:rPr>
        <w:t xml:space="preserve"> </w:t>
      </w:r>
      <w:r w:rsidRPr="00763444">
        <w:rPr>
          <w:rFonts w:cstheme="minorHAnsi"/>
          <w:color w:val="000000" w:themeColor="text1"/>
          <w:sz w:val="20"/>
          <w:szCs w:val="20"/>
        </w:rPr>
        <w:t xml:space="preserve">e-mail Wykonawcy </w:t>
      </w:r>
    </w:p>
    <w:p w14:paraId="5F90709A" w14:textId="4DA55FB5" w:rsidR="001B4110" w:rsidRPr="00763444" w:rsidRDefault="001B4110" w:rsidP="00C20A3E">
      <w:pPr>
        <w:spacing w:after="120" w:line="240" w:lineRule="atLeast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>________________________________</w:t>
      </w:r>
      <w:r w:rsidRPr="00763444">
        <w:rPr>
          <w:rFonts w:cstheme="minorHAnsi"/>
          <w:color w:val="000000" w:themeColor="text1"/>
          <w:sz w:val="20"/>
          <w:szCs w:val="20"/>
        </w:rPr>
        <w:br/>
        <w:t>________________________________</w:t>
      </w:r>
    </w:p>
    <w:p w14:paraId="0A7053B0" w14:textId="77777777" w:rsidR="00AC3484" w:rsidRDefault="00D77C63" w:rsidP="00AC3484">
      <w:pPr>
        <w:spacing w:after="0" w:line="240" w:lineRule="atLeast"/>
        <w:jc w:val="both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>NIP Wykonawcy</w:t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  <w:r w:rsidR="004A0B7C" w:rsidRPr="00763444">
        <w:rPr>
          <w:rFonts w:cstheme="minorHAnsi"/>
          <w:color w:val="000000" w:themeColor="text1"/>
          <w:sz w:val="20"/>
          <w:szCs w:val="20"/>
        </w:rPr>
        <w:tab/>
      </w:r>
    </w:p>
    <w:p w14:paraId="13043595" w14:textId="097FE491" w:rsidR="00AC3484" w:rsidRPr="000C08E5" w:rsidRDefault="00AC3484" w:rsidP="00AC3484">
      <w:pPr>
        <w:spacing w:after="0" w:line="240" w:lineRule="atLeast"/>
        <w:jc w:val="right"/>
        <w:rPr>
          <w:rFonts w:cstheme="minorHAnsi"/>
          <w:sz w:val="20"/>
          <w:szCs w:val="20"/>
        </w:rPr>
      </w:pPr>
      <w:bookmarkStart w:id="0" w:name="_Hlk198028911"/>
      <w:r w:rsidRPr="000C08E5">
        <w:rPr>
          <w:rFonts w:cstheme="minorHAnsi"/>
          <w:sz w:val="20"/>
          <w:szCs w:val="20"/>
        </w:rPr>
        <w:t xml:space="preserve">Drukarnia "Franczak" Spółka z ograniczoną odpowiedzialnością </w:t>
      </w:r>
    </w:p>
    <w:p w14:paraId="23884A7B" w14:textId="77777777" w:rsidR="00AC3484" w:rsidRPr="000C08E5" w:rsidRDefault="00AC3484" w:rsidP="00AC3484">
      <w:pPr>
        <w:spacing w:after="0" w:line="240" w:lineRule="atLeast"/>
        <w:jc w:val="right"/>
        <w:rPr>
          <w:rFonts w:cstheme="minorHAnsi"/>
          <w:sz w:val="20"/>
          <w:szCs w:val="20"/>
        </w:rPr>
      </w:pPr>
      <w:r w:rsidRPr="000C08E5">
        <w:rPr>
          <w:rFonts w:cstheme="minorHAnsi"/>
          <w:sz w:val="20"/>
          <w:szCs w:val="20"/>
        </w:rPr>
        <w:t>ul. Glinki 144</w:t>
      </w:r>
    </w:p>
    <w:p w14:paraId="3E9E10BF" w14:textId="77777777" w:rsidR="00AC3484" w:rsidRPr="000C08E5" w:rsidRDefault="00AC3484" w:rsidP="00AC3484">
      <w:pPr>
        <w:spacing w:after="0" w:line="240" w:lineRule="atLeast"/>
        <w:jc w:val="right"/>
        <w:rPr>
          <w:rFonts w:cstheme="minorHAnsi"/>
          <w:sz w:val="20"/>
          <w:szCs w:val="20"/>
        </w:rPr>
      </w:pPr>
      <w:r w:rsidRPr="000C08E5">
        <w:rPr>
          <w:rFonts w:cstheme="minorHAnsi"/>
          <w:sz w:val="20"/>
          <w:szCs w:val="20"/>
        </w:rPr>
        <w:t>85-861 Bydgoszcz</w:t>
      </w:r>
    </w:p>
    <w:p w14:paraId="4F98F0FB" w14:textId="50F554D7" w:rsidR="00DB5BC4" w:rsidRPr="00763444" w:rsidRDefault="00AC3484" w:rsidP="00AC3484">
      <w:pPr>
        <w:spacing w:after="120" w:line="240" w:lineRule="atLeast"/>
        <w:jc w:val="right"/>
        <w:rPr>
          <w:rFonts w:cstheme="minorHAnsi"/>
          <w:sz w:val="20"/>
          <w:szCs w:val="20"/>
        </w:rPr>
      </w:pPr>
      <w:r w:rsidRPr="000C08E5">
        <w:rPr>
          <w:rFonts w:cstheme="minorHAnsi"/>
          <w:sz w:val="20"/>
          <w:szCs w:val="20"/>
        </w:rPr>
        <w:t>NIP: 9532386631</w:t>
      </w:r>
    </w:p>
    <w:bookmarkEnd w:id="0"/>
    <w:p w14:paraId="60EECE76" w14:textId="695350BB" w:rsidR="00D84D73" w:rsidRPr="003C1DEE" w:rsidRDefault="00F60865" w:rsidP="00C82FFC">
      <w:pPr>
        <w:spacing w:after="0" w:line="240" w:lineRule="auto"/>
        <w:ind w:right="1"/>
        <w:jc w:val="both"/>
        <w:rPr>
          <w:rFonts w:cstheme="minorHAnsi"/>
          <w:color w:val="000000" w:themeColor="text1"/>
          <w:sz w:val="20"/>
          <w:szCs w:val="20"/>
        </w:rPr>
      </w:pPr>
      <w:r w:rsidRPr="003C1DEE">
        <w:rPr>
          <w:rFonts w:cstheme="minorHAnsi"/>
          <w:color w:val="000000" w:themeColor="text1"/>
          <w:sz w:val="20"/>
          <w:szCs w:val="20"/>
        </w:rPr>
        <w:t>W nawiązaniu do Z</w:t>
      </w:r>
      <w:r w:rsidR="00D84D73" w:rsidRPr="003C1DEE">
        <w:rPr>
          <w:rFonts w:cstheme="minorHAnsi"/>
          <w:color w:val="000000" w:themeColor="text1"/>
          <w:sz w:val="20"/>
          <w:szCs w:val="20"/>
        </w:rPr>
        <w:t xml:space="preserve">apytania ofertowego </w:t>
      </w:r>
      <w:r w:rsidR="003C1DEE" w:rsidRPr="00183ED7">
        <w:rPr>
          <w:rFonts w:cstheme="minorHAnsi"/>
          <w:color w:val="000000" w:themeColor="text1"/>
          <w:sz w:val="20"/>
          <w:szCs w:val="20"/>
        </w:rPr>
        <w:t xml:space="preserve">na </w:t>
      </w:r>
      <w:r w:rsidR="009A5B6B" w:rsidRPr="00183ED7">
        <w:rPr>
          <w:b/>
          <w:sz w:val="20"/>
          <w:szCs w:val="20"/>
        </w:rPr>
        <w:t xml:space="preserve">nabycie maszyny do druku </w:t>
      </w:r>
      <w:proofErr w:type="spellStart"/>
      <w:r w:rsidR="009A5B6B" w:rsidRPr="00183ED7">
        <w:rPr>
          <w:b/>
          <w:sz w:val="20"/>
          <w:szCs w:val="20"/>
        </w:rPr>
        <w:t>fleksograficznego</w:t>
      </w:r>
      <w:proofErr w:type="spellEnd"/>
      <w:r w:rsidR="009A5B6B" w:rsidRPr="00183ED7">
        <w:rPr>
          <w:rFonts w:cstheme="minorHAnsi"/>
          <w:sz w:val="20"/>
          <w:szCs w:val="20"/>
        </w:rPr>
        <w:t xml:space="preserve"> </w:t>
      </w:r>
      <w:r w:rsidR="003C1DEE" w:rsidRPr="00183ED7">
        <w:rPr>
          <w:rFonts w:cstheme="minorHAnsi"/>
          <w:sz w:val="20"/>
          <w:szCs w:val="20"/>
        </w:rPr>
        <w:t xml:space="preserve">na potrzeby firmy Drukarnia "Franczak" Spółka z ograniczoną odpowiedzialnością </w:t>
      </w:r>
      <w:r w:rsidR="003C1DEE" w:rsidRPr="00183ED7">
        <w:rPr>
          <w:rFonts w:cstheme="minorHAnsi"/>
          <w:sz w:val="20"/>
          <w:szCs w:val="20"/>
          <w:lang w:bidi="hi-IN"/>
        </w:rPr>
        <w:t xml:space="preserve">do realizacji projektu pt. </w:t>
      </w:r>
      <w:r w:rsidR="003C1DEE" w:rsidRPr="00183ED7">
        <w:rPr>
          <w:rFonts w:cstheme="minorHAnsi"/>
          <w:color w:val="000000" w:themeColor="text1"/>
          <w:sz w:val="20"/>
          <w:szCs w:val="20"/>
        </w:rPr>
        <w:t>„</w:t>
      </w:r>
      <w:r w:rsidR="003C1DEE" w:rsidRPr="00183ED7">
        <w:rPr>
          <w:rFonts w:cstheme="minorHAnsi"/>
          <w:i/>
          <w:color w:val="000000"/>
          <w:sz w:val="20"/>
          <w:szCs w:val="20"/>
          <w:lang w:bidi="hi-IN"/>
        </w:rPr>
        <w:t>Wdrożenie</w:t>
      </w:r>
      <w:r w:rsidR="003C1DEE" w:rsidRPr="003C1DEE">
        <w:rPr>
          <w:rFonts w:cstheme="minorHAnsi"/>
          <w:i/>
          <w:color w:val="000000"/>
          <w:sz w:val="20"/>
          <w:szCs w:val="20"/>
          <w:lang w:bidi="hi-IN"/>
        </w:rPr>
        <w:t xml:space="preserve"> na rynek udoskonalonych etykiet powlekanych lakierem nawierzchniowym opartym na surowcach odnawialnych.”</w:t>
      </w:r>
      <w:r w:rsidR="003C1DEE" w:rsidRPr="003C1DEE">
        <w:rPr>
          <w:rFonts w:cstheme="minorHAnsi"/>
          <w:sz w:val="20"/>
          <w:szCs w:val="20"/>
          <w:lang w:bidi="hi-IN"/>
        </w:rPr>
        <w:t xml:space="preserve"> realizowanego w ramach Programu Fundusze Europejskie dla Nowoczesnej Gospodarki, priorytet Wsparcie dla przedsiębiorstw, działanie Ścieżka Smart </w:t>
      </w:r>
      <w:r w:rsidR="00D84D73" w:rsidRPr="003C1DEE">
        <w:rPr>
          <w:rFonts w:cstheme="minorHAnsi"/>
          <w:color w:val="000000" w:themeColor="text1"/>
          <w:sz w:val="20"/>
          <w:szCs w:val="20"/>
        </w:rPr>
        <w:t>oferujemy realizację przedmiotu zamówienia zgodnie z zapytaniem ofertowym za cenę:</w:t>
      </w:r>
    </w:p>
    <w:p w14:paraId="29A8D85F" w14:textId="77777777" w:rsidR="000C18AA" w:rsidRPr="00763444" w:rsidRDefault="000C18AA" w:rsidP="00EF3218">
      <w:pPr>
        <w:spacing w:after="0"/>
        <w:ind w:right="1"/>
        <w:jc w:val="both"/>
        <w:rPr>
          <w:rFonts w:cstheme="minorHAnsi"/>
          <w:color w:val="000000" w:themeColor="text1"/>
          <w:sz w:val="20"/>
          <w:szCs w:val="20"/>
        </w:rPr>
      </w:pPr>
    </w:p>
    <w:tbl>
      <w:tblPr>
        <w:tblW w:w="8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559"/>
        <w:gridCol w:w="1418"/>
        <w:gridCol w:w="1403"/>
        <w:gridCol w:w="2151"/>
      </w:tblGrid>
      <w:tr w:rsidR="00E86B25" w:rsidRPr="00BD1DD1" w14:paraId="22D915A4" w14:textId="77777777" w:rsidTr="00183ED7">
        <w:trPr>
          <w:trHeight w:val="1805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116E1E6" w14:textId="77777777" w:rsidR="00E86B25" w:rsidRPr="00183ED7" w:rsidRDefault="00E86B25" w:rsidP="002400CC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1D21862" w14:textId="77777777" w:rsidR="007F6274" w:rsidRPr="00183ED7" w:rsidRDefault="00E86B25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 xml:space="preserve">Łączna cena netto Przedmiotu zamówienia </w:t>
            </w:r>
          </w:p>
          <w:p w14:paraId="55E4FA76" w14:textId="1228C9CA" w:rsidR="00E86B25" w:rsidRPr="00183ED7" w:rsidRDefault="00E86B25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>wraz z walutą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59EEF52" w14:textId="77777777" w:rsidR="000A38F7" w:rsidRPr="00183ED7" w:rsidRDefault="000A38F7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43EF4AE7" w14:textId="77777777" w:rsidR="000A38F7" w:rsidRPr="00183ED7" w:rsidRDefault="00E86B25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 xml:space="preserve">Okres gwarancji </w:t>
            </w:r>
          </w:p>
          <w:p w14:paraId="72E021CB" w14:textId="4BA63FED" w:rsidR="00E86B25" w:rsidRPr="00183ED7" w:rsidRDefault="00E86B25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>w miesiącach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5D0C0ECF" w14:textId="77777777" w:rsidR="000A38F7" w:rsidRPr="00183ED7" w:rsidRDefault="000A38F7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14:paraId="08EB72F8" w14:textId="77777777" w:rsidR="000A38F7" w:rsidRPr="00183ED7" w:rsidRDefault="00E86B25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>Czas reakcji serwi</w:t>
            </w:r>
            <w:r w:rsidR="000A38F7" w:rsidRPr="00183ED7">
              <w:rPr>
                <w:rFonts w:eastAsia="Times New Roman" w:cstheme="minorHAnsi"/>
                <w:b/>
                <w:sz w:val="18"/>
                <w:szCs w:val="18"/>
              </w:rPr>
              <w:t xml:space="preserve">su </w:t>
            </w:r>
          </w:p>
          <w:p w14:paraId="64B4A5F6" w14:textId="3B7EC229" w:rsidR="00E86B25" w:rsidRPr="00183ED7" w:rsidRDefault="000A38F7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eastAsia="Times New Roman" w:cstheme="minorHAnsi"/>
                <w:b/>
                <w:sz w:val="18"/>
                <w:szCs w:val="18"/>
              </w:rPr>
              <w:t>w godzinach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7794B0" w14:textId="77777777" w:rsidR="000A38F7" w:rsidRPr="00183ED7" w:rsidRDefault="000A38F7" w:rsidP="000A38F7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14:paraId="269C3664" w14:textId="7543933A" w:rsidR="000A38F7" w:rsidRPr="00183ED7" w:rsidRDefault="000A38F7" w:rsidP="000A38F7">
            <w:pPr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183ED7">
              <w:rPr>
                <w:rFonts w:cstheme="minorHAnsi"/>
                <w:b/>
                <w:color w:val="000000"/>
                <w:sz w:val="18"/>
                <w:szCs w:val="18"/>
              </w:rPr>
              <w:t>Dostawa w opakowaniach łatwych do recyklingu lub utylizacji</w:t>
            </w:r>
          </w:p>
          <w:p w14:paraId="6CD14785" w14:textId="171A5003" w:rsidR="00E86B25" w:rsidRPr="00183ED7" w:rsidRDefault="000A38F7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83ED7">
              <w:rPr>
                <w:rFonts w:cstheme="minorHAnsi"/>
                <w:b/>
                <w:color w:val="000000"/>
                <w:sz w:val="18"/>
                <w:szCs w:val="18"/>
              </w:rPr>
              <w:t>TAK/NIE</w:t>
            </w:r>
          </w:p>
          <w:p w14:paraId="4C696CC3" w14:textId="4D05F4FC" w:rsidR="000A38F7" w:rsidRPr="00183ED7" w:rsidRDefault="000A38F7" w:rsidP="000A38F7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</w:tc>
      </w:tr>
      <w:tr w:rsidR="00E86B25" w:rsidRPr="00BD1DD1" w14:paraId="22D443B9" w14:textId="77777777" w:rsidTr="00C36972">
        <w:trPr>
          <w:trHeight w:val="683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1FEA00" w14:textId="226C83C1" w:rsidR="00E86B25" w:rsidRPr="00C36972" w:rsidRDefault="009A5B6B" w:rsidP="007F2211">
            <w:pPr>
              <w:ind w:firstLine="164"/>
              <w:jc w:val="center"/>
              <w:rPr>
                <w:rFonts w:cstheme="minorHAnsi"/>
                <w:sz w:val="20"/>
                <w:szCs w:val="20"/>
              </w:rPr>
            </w:pPr>
            <w:r w:rsidRPr="00C36972">
              <w:rPr>
                <w:b/>
                <w:sz w:val="20"/>
                <w:szCs w:val="20"/>
              </w:rPr>
              <w:t xml:space="preserve">nabycie maszyny do druku </w:t>
            </w:r>
            <w:proofErr w:type="spellStart"/>
            <w:r w:rsidRPr="00C36972">
              <w:rPr>
                <w:b/>
                <w:sz w:val="20"/>
                <w:szCs w:val="20"/>
              </w:rPr>
              <w:t>fleksograficznego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60EF65" w14:textId="77777777" w:rsidR="00E86B25" w:rsidRPr="00763444" w:rsidRDefault="00E86B25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E466D1" w14:textId="77777777" w:rsidR="00E86B25" w:rsidRPr="00763444" w:rsidRDefault="00E86B25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319BBF" w14:textId="77777777" w:rsidR="00E86B25" w:rsidRPr="00763444" w:rsidRDefault="00E86B25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CCD706" w14:textId="760D3184" w:rsidR="00E86B25" w:rsidRPr="00763444" w:rsidRDefault="00E86B25" w:rsidP="002400C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512AE1F" w14:textId="77777777" w:rsidR="00EF3218" w:rsidRDefault="00EF3218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0B70401" w14:textId="77777777" w:rsidR="003E56E3" w:rsidRDefault="003E56E3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66B8BD75" w14:textId="77777777" w:rsidR="003E56E3" w:rsidRDefault="003E56E3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07A0A57C" w14:textId="77777777" w:rsidR="003E56E3" w:rsidRDefault="003E56E3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4E98FEE6" w14:textId="77777777" w:rsidR="003E56E3" w:rsidRDefault="003E56E3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tbl>
      <w:tblPr>
        <w:tblW w:w="65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18"/>
        <w:gridCol w:w="1559"/>
        <w:gridCol w:w="1995"/>
      </w:tblGrid>
      <w:tr w:rsidR="001C3A63" w:rsidRPr="00BD1DD1" w14:paraId="067ED8EB" w14:textId="5D34520F" w:rsidTr="001C3A63">
        <w:trPr>
          <w:trHeight w:val="1918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960F04B" w14:textId="5184EF4D" w:rsidR="001C3A63" w:rsidRPr="00E86B25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lastRenderedPageBreak/>
              <w:t>Rodzaj docisku (mechaniczny ręczny / automatyczny)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36EF39AD" w14:textId="77777777" w:rsidR="001C3A63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14:paraId="06291F1E" w14:textId="77777777" w:rsidR="001C3A63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Rodzaj cylindrów formowanych</w:t>
            </w:r>
          </w:p>
          <w:p w14:paraId="7B5C90B7" w14:textId="3E070759" w:rsidR="001C3A63" w:rsidRPr="00763444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(pełny / lekki)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14:paraId="2928BABD" w14:textId="77777777" w:rsidR="001C3A63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14:paraId="388B03FE" w14:textId="65B05775" w:rsidR="001C3A63" w:rsidRDefault="001C3A63" w:rsidP="009A2907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</w:rPr>
              <w:t>A</w:t>
            </w:r>
            <w:r w:rsidRPr="007F09EE">
              <w:rPr>
                <w:rFonts w:cstheme="minorHAnsi"/>
                <w:b/>
                <w:color w:val="000000"/>
                <w:sz w:val="20"/>
                <w:szCs w:val="20"/>
              </w:rPr>
              <w:t xml:space="preserve">utomatyzacja zespołów drukowych </w:t>
            </w:r>
            <w:r w:rsidRPr="009F6E74">
              <w:rPr>
                <w:rFonts w:cstheme="minorHAnsi"/>
                <w:bCs/>
                <w:color w:val="000000"/>
                <w:sz w:val="20"/>
                <w:szCs w:val="20"/>
              </w:rPr>
              <w:t>(</w:t>
            </w:r>
            <w:r w:rsidR="009309B5" w:rsidRPr="009F6E74">
              <w:rPr>
                <w:rFonts w:cstheme="minorHAnsi"/>
                <w:bCs/>
                <w:sz w:val="20"/>
                <w:szCs w:val="20"/>
              </w:rPr>
              <w:t>ilość serwomotorów na 1 zespół</w:t>
            </w:r>
            <w:r w:rsidR="009F6E74" w:rsidRPr="009F6E74">
              <w:rPr>
                <w:rFonts w:eastAsia="Times New Roman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4E7A3" w14:textId="1F33BFB1" w:rsidR="001C3A63" w:rsidRDefault="001C3A63" w:rsidP="009A2907">
            <w:pPr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color w:val="000000" w:themeColor="text1"/>
              </w:rPr>
              <w:t>Szerokość markerów / znaczników</w:t>
            </w:r>
          </w:p>
          <w:p w14:paraId="0D51643B" w14:textId="1C058700" w:rsidR="001C3A63" w:rsidRPr="00763444" w:rsidRDefault="001C3A63" w:rsidP="00310C82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0"/>
                <w:szCs w:val="20"/>
                <w:highlight w:val="lightGray"/>
              </w:rPr>
              <w:t>(w mm)</w:t>
            </w:r>
          </w:p>
        </w:tc>
      </w:tr>
      <w:tr w:rsidR="001C3A63" w:rsidRPr="00BD1DD1" w14:paraId="699E4CCA" w14:textId="645AE3C9" w:rsidTr="001C3A63">
        <w:trPr>
          <w:trHeight w:val="683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D97F91" w14:textId="77777777" w:rsidR="001C3A63" w:rsidRPr="00763444" w:rsidRDefault="001C3A63" w:rsidP="009A290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FF8DEE" w14:textId="77777777" w:rsidR="001C3A63" w:rsidRPr="00763444" w:rsidRDefault="001C3A63" w:rsidP="009A290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F4BC68" w14:textId="77777777" w:rsidR="001C3A63" w:rsidRPr="00763444" w:rsidRDefault="001C3A63" w:rsidP="009A290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EC91B3" w14:textId="26907157" w:rsidR="001C3A63" w:rsidRPr="00763444" w:rsidRDefault="001C3A63" w:rsidP="009A2907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10F5DB2" w14:textId="77777777" w:rsidR="00310C82" w:rsidRPr="00763444" w:rsidRDefault="00310C82" w:rsidP="00EF3218">
      <w:pPr>
        <w:spacing w:after="0"/>
        <w:ind w:right="1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49388872" w14:textId="26B7FDC7" w:rsidR="00D84D73" w:rsidRPr="00763444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18D7699D" w14:textId="77777777" w:rsidR="00D84D73" w:rsidRPr="00763444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1AFB6A9A" w14:textId="037CC732" w:rsidR="00D84D73" w:rsidRPr="00763444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że zapoznaliśmy się z </w:t>
      </w:r>
      <w:r w:rsidR="004A0B7C"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istotnymi postanowieniami </w:t>
      </w: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>umowy i nie wnosimy do nich zastrzeżeń.</w:t>
      </w:r>
    </w:p>
    <w:p w14:paraId="3A35631F" w14:textId="77777777" w:rsidR="00D84D73" w:rsidRPr="00763444" w:rsidRDefault="00D84D73" w:rsidP="00DB5BC4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>Oświadczamy, że wyżej podana cena  obejmuje realizację wszystkich zobowiązań Wykonawcy opisanych w zapytaniu ofertowym wraz z załącznikami.</w:t>
      </w:r>
    </w:p>
    <w:p w14:paraId="0624D445" w14:textId="47DF21DD" w:rsidR="000C18AA" w:rsidRPr="00E86B25" w:rsidRDefault="00D84D73" w:rsidP="00E86B25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Oświadczamy, iż oferta ważna jest </w:t>
      </w:r>
      <w:r w:rsidRPr="0076344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do dnia</w:t>
      </w:r>
      <w:r w:rsidR="00D90E3F" w:rsidRPr="00763444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DF44A0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28.02.</w:t>
      </w:r>
      <w:r w:rsidR="00C36972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2026 r.</w:t>
      </w:r>
    </w:p>
    <w:p w14:paraId="7AE420CC" w14:textId="62298B55" w:rsidR="00CD3317" w:rsidRPr="00763444" w:rsidRDefault="00CD3317" w:rsidP="000C18AA">
      <w:pPr>
        <w:pStyle w:val="Akapitzlist1"/>
        <w:numPr>
          <w:ilvl w:val="0"/>
          <w:numId w:val="5"/>
        </w:numPr>
        <w:autoSpaceDE w:val="0"/>
        <w:autoSpaceDN w:val="0"/>
        <w:adjustRightInd w:val="0"/>
        <w:ind w:left="714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Oświadczamy</w:t>
      </w:r>
      <w:r w:rsidRPr="00763444">
        <w:rPr>
          <w:rFonts w:asciiTheme="minorHAnsi" w:hAnsiTheme="minorHAnsi" w:cstheme="minorHAnsi"/>
          <w:b/>
          <w:sz w:val="20"/>
          <w:szCs w:val="20"/>
        </w:rPr>
        <w:t>,</w:t>
      </w:r>
      <w:r w:rsidRPr="00763444">
        <w:rPr>
          <w:rFonts w:asciiTheme="minorHAnsi" w:hAnsiTheme="minorHAnsi" w:cstheme="minorHAnsi"/>
          <w:sz w:val="20"/>
          <w:szCs w:val="20"/>
        </w:rPr>
        <w:t xml:space="preserve"> że dokumenty potwierdzające umocowanie do reprezentacji, Zamawiający może uzyskać za pomocą </w:t>
      </w:r>
      <w:r w:rsidRPr="00763444">
        <w:rPr>
          <w:rFonts w:asciiTheme="minorHAnsi" w:hAnsiTheme="minorHAnsi" w:cstheme="minorHAnsi"/>
          <w:b/>
          <w:sz w:val="20"/>
          <w:szCs w:val="20"/>
          <w:u w:val="single"/>
        </w:rPr>
        <w:t>bezpłatnych i ogólnodostępnych baz danych</w:t>
      </w:r>
      <w:r w:rsidRPr="00763444">
        <w:rPr>
          <w:rFonts w:asciiTheme="minorHAnsi" w:hAnsiTheme="minorHAnsi" w:cstheme="minorHAnsi"/>
          <w:b/>
          <w:sz w:val="20"/>
          <w:szCs w:val="20"/>
        </w:rPr>
        <w:t>,</w:t>
      </w:r>
      <w:r w:rsidRPr="00763444">
        <w:rPr>
          <w:rFonts w:asciiTheme="minorHAnsi" w:hAnsiTheme="minorHAnsi" w:cstheme="minorHAnsi"/>
          <w:sz w:val="20"/>
          <w:szCs w:val="20"/>
        </w:rPr>
        <w:t xml:space="preserve"> pod adresem internetowym:</w:t>
      </w:r>
    </w:p>
    <w:p w14:paraId="1CCB395B" w14:textId="77777777" w:rsidR="00CD3317" w:rsidRPr="00763444" w:rsidRDefault="00CD3317" w:rsidP="00680367">
      <w:pPr>
        <w:pStyle w:val="Akapitzlist"/>
        <w:numPr>
          <w:ilvl w:val="0"/>
          <w:numId w:val="20"/>
        </w:numPr>
        <w:autoSpaceDE w:val="0"/>
        <w:autoSpaceDN w:val="0"/>
        <w:ind w:left="851" w:right="274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* </w:t>
      </w:r>
      <w:hyperlink r:id="rId11" w:history="1">
        <w:r w:rsidRPr="00763444">
          <w:rPr>
            <w:rStyle w:val="Hipercze"/>
            <w:rFonts w:asciiTheme="minorHAnsi" w:hAnsiTheme="minorHAnsi" w:cstheme="minorHAnsi"/>
            <w:sz w:val="20"/>
            <w:szCs w:val="20"/>
          </w:rPr>
          <w:t>https://ems.ms.gov.pl/krs/wyszukiwaniepodmiotu</w:t>
        </w:r>
      </w:hyperlink>
    </w:p>
    <w:p w14:paraId="3B642CA7" w14:textId="77777777" w:rsidR="00CD3317" w:rsidRPr="00763444" w:rsidRDefault="00CD3317" w:rsidP="00CD3317">
      <w:pPr>
        <w:pStyle w:val="Akapitzlist"/>
        <w:ind w:left="1418" w:right="274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63444">
        <w:rPr>
          <w:rFonts w:asciiTheme="minorHAnsi" w:hAnsiTheme="minorHAnsi" w:cstheme="minorHAnsi"/>
          <w:i/>
          <w:sz w:val="20"/>
          <w:szCs w:val="20"/>
        </w:rPr>
        <w:t>(dotyczy podmiotów wpisanych do Krajowego Rejestru Sądowego [KRS]),</w:t>
      </w:r>
    </w:p>
    <w:p w14:paraId="0D11DF48" w14:textId="77777777" w:rsidR="00CD3317" w:rsidRPr="00763444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01AF941E" w14:textId="77777777" w:rsidR="00CD3317" w:rsidRPr="00763444" w:rsidRDefault="00CD3317" w:rsidP="00680367">
      <w:pPr>
        <w:pStyle w:val="Akapitzlist"/>
        <w:numPr>
          <w:ilvl w:val="0"/>
          <w:numId w:val="20"/>
        </w:numPr>
        <w:autoSpaceDE w:val="0"/>
        <w:autoSpaceDN w:val="0"/>
        <w:ind w:left="993" w:right="27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* </w:t>
      </w:r>
      <w:hyperlink r:id="rId12" w:history="1">
        <w:r w:rsidRPr="00763444">
          <w:rPr>
            <w:rStyle w:val="Hipercze"/>
            <w:rFonts w:asciiTheme="minorHAnsi" w:hAnsiTheme="minorHAnsi" w:cstheme="minorHAnsi"/>
            <w:sz w:val="20"/>
            <w:szCs w:val="20"/>
          </w:rPr>
          <w:t>https://prod.ceidg.gov.pl/ceidg/ceidg.public.ui/Search.aspx</w:t>
        </w:r>
      </w:hyperlink>
    </w:p>
    <w:p w14:paraId="47D1F6E6" w14:textId="77777777" w:rsidR="00CD3317" w:rsidRPr="00763444" w:rsidRDefault="00CD3317" w:rsidP="00CD3317">
      <w:pPr>
        <w:pStyle w:val="Akapitzlist"/>
        <w:ind w:left="1276" w:right="27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63444">
        <w:rPr>
          <w:rFonts w:asciiTheme="minorHAnsi" w:hAnsiTheme="minorHAnsi" w:cstheme="minorHAnsi"/>
          <w:i/>
          <w:sz w:val="20"/>
          <w:szCs w:val="20"/>
        </w:rPr>
        <w:t>(dotyczy podmiotów wpisanych do Centralnej Ewidencji i Informacji o Działalności Gospodarczej [CEIDG])</w:t>
      </w:r>
    </w:p>
    <w:p w14:paraId="5CF9B1A4" w14:textId="77777777" w:rsidR="00CD3317" w:rsidRPr="00763444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7220DA7C" w14:textId="77777777" w:rsidR="00CD3317" w:rsidRPr="00763444" w:rsidRDefault="00CD3317" w:rsidP="00680367">
      <w:pPr>
        <w:pStyle w:val="Akapitzlist"/>
        <w:numPr>
          <w:ilvl w:val="0"/>
          <w:numId w:val="20"/>
        </w:numPr>
        <w:autoSpaceDE w:val="0"/>
        <w:autoSpaceDN w:val="0"/>
        <w:ind w:left="993" w:right="274" w:hanging="426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716AB530" w14:textId="77777777" w:rsidR="00CD3317" w:rsidRPr="00763444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sz w:val="20"/>
          <w:szCs w:val="20"/>
        </w:rPr>
      </w:pPr>
    </w:p>
    <w:p w14:paraId="25B5F33E" w14:textId="77777777" w:rsidR="00CD3317" w:rsidRPr="00763444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63444">
        <w:rPr>
          <w:rFonts w:asciiTheme="minorHAnsi" w:hAnsiTheme="minorHAnsi" w:cstheme="minorHAnsi"/>
          <w:i/>
          <w:sz w:val="20"/>
          <w:szCs w:val="20"/>
        </w:rPr>
        <w:t xml:space="preserve">*proszę wybrać i zaznaczyć opcję właściwą dla danego rodzaju Wykonawcy. </w:t>
      </w:r>
    </w:p>
    <w:p w14:paraId="50414E4A" w14:textId="6EF7D03F" w:rsidR="00CD3317" w:rsidRPr="00763444" w:rsidRDefault="00CD3317" w:rsidP="00CD3317">
      <w:pPr>
        <w:pStyle w:val="Akapitzlist"/>
        <w:ind w:left="426" w:right="27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63444">
        <w:rPr>
          <w:rFonts w:asciiTheme="minorHAnsi" w:hAnsiTheme="minorHAnsi" w:cstheme="minorHAnsi"/>
          <w:b/>
          <w:i/>
          <w:sz w:val="20"/>
          <w:szCs w:val="20"/>
        </w:rPr>
        <w:t>W przypadku reprezentacji na podstawie pełnomocnictwa musi być ono dołączone do oferty</w:t>
      </w:r>
    </w:p>
    <w:p w14:paraId="76068FDD" w14:textId="77777777" w:rsidR="00CD3317" w:rsidRPr="00763444" w:rsidRDefault="00CD3317" w:rsidP="00EF40DD">
      <w:pPr>
        <w:pStyle w:val="Akapitzlist1"/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7B60436F" w14:textId="77777777" w:rsidR="00D84D73" w:rsidRPr="00CA1522" w:rsidRDefault="00D84D73" w:rsidP="00D025D7">
      <w:pPr>
        <w:widowControl w:val="0"/>
        <w:numPr>
          <w:ilvl w:val="0"/>
          <w:numId w:val="5"/>
        </w:numPr>
        <w:overflowPunct w:val="0"/>
        <w:adjustRightInd w:val="0"/>
        <w:spacing w:after="0" w:line="240" w:lineRule="atLeast"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theme="minorHAnsi"/>
          <w:b/>
          <w:color w:val="000000" w:themeColor="text1"/>
          <w:sz w:val="20"/>
          <w:szCs w:val="20"/>
        </w:rPr>
        <w:t xml:space="preserve">Załącznikami </w:t>
      </w:r>
      <w:r w:rsidRPr="00CA1522">
        <w:rPr>
          <w:rFonts w:cstheme="minorHAnsi"/>
          <w:color w:val="000000" w:themeColor="text1"/>
          <w:sz w:val="20"/>
          <w:szCs w:val="20"/>
        </w:rPr>
        <w:t>do niniejszej Oferty, stanowiącymi jej integralną część są:</w:t>
      </w:r>
    </w:p>
    <w:p w14:paraId="02B024BD" w14:textId="77777777" w:rsidR="00056EA2" w:rsidRPr="00CA1522" w:rsidRDefault="00D84D73" w:rsidP="00DB5BC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CA1522">
        <w:rPr>
          <w:rFonts w:cstheme="minorHAnsi"/>
          <w:bCs/>
          <w:color w:val="000000" w:themeColor="text1"/>
          <w:sz w:val="20"/>
          <w:szCs w:val="20"/>
        </w:rPr>
        <w:t>Oświadczenie o braku podstaw do wykluczenia</w:t>
      </w:r>
      <w:r w:rsidR="00666893" w:rsidRPr="00CA1522">
        <w:rPr>
          <w:rFonts w:cstheme="minorHAnsi"/>
          <w:bCs/>
          <w:color w:val="000000" w:themeColor="text1"/>
          <w:sz w:val="20"/>
          <w:szCs w:val="20"/>
        </w:rPr>
        <w:t xml:space="preserve"> z udziału w postępowaniu</w:t>
      </w:r>
      <w:r w:rsidRPr="00CA1522">
        <w:rPr>
          <w:rFonts w:cstheme="minorHAnsi"/>
          <w:bCs/>
          <w:color w:val="000000" w:themeColor="text1"/>
          <w:sz w:val="20"/>
          <w:szCs w:val="20"/>
        </w:rPr>
        <w:t>.</w:t>
      </w:r>
    </w:p>
    <w:p w14:paraId="4D0D3584" w14:textId="67FF2582" w:rsidR="00536CAB" w:rsidRPr="00CA1522" w:rsidRDefault="00536CAB" w:rsidP="00536CA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="Calibri"/>
          <w:bCs/>
          <w:color w:val="000000"/>
          <w:sz w:val="20"/>
          <w:szCs w:val="20"/>
        </w:rPr>
        <w:t>Oświadczenie o</w:t>
      </w:r>
      <w:r w:rsidRPr="00CA1522">
        <w:rPr>
          <w:rFonts w:cs="Calibri"/>
          <w:b/>
          <w:color w:val="000000"/>
          <w:sz w:val="20"/>
          <w:szCs w:val="20"/>
        </w:rPr>
        <w:t xml:space="preserve"> </w:t>
      </w:r>
      <w:r w:rsidRPr="00CA1522">
        <w:rPr>
          <w:rFonts w:cs="Calibri"/>
          <w:bCs/>
          <w:color w:val="000000"/>
          <w:sz w:val="20"/>
          <w:szCs w:val="20"/>
        </w:rPr>
        <w:t>niepodleganiu wykluczeniu w związku z działaniami Rosji</w:t>
      </w:r>
    </w:p>
    <w:p w14:paraId="3362DF8C" w14:textId="60FE8944" w:rsidR="000C18AA" w:rsidRPr="00CA1522" w:rsidRDefault="0070607A" w:rsidP="002324F6">
      <w:pPr>
        <w:numPr>
          <w:ilvl w:val="0"/>
          <w:numId w:val="6"/>
        </w:numPr>
        <w:autoSpaceDE w:val="0"/>
        <w:autoSpaceDN w:val="0"/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theme="minorHAnsi"/>
          <w:sz w:val="20"/>
          <w:szCs w:val="20"/>
        </w:rPr>
        <w:t xml:space="preserve">oświadczenie o spełnieniu warunku </w:t>
      </w:r>
      <w:r w:rsidR="00E5298E" w:rsidRPr="00CA1522">
        <w:rPr>
          <w:rFonts w:cstheme="minorHAnsi"/>
          <w:sz w:val="20"/>
          <w:szCs w:val="20"/>
        </w:rPr>
        <w:t>udziału</w:t>
      </w:r>
      <w:r w:rsidRPr="00CA1522">
        <w:rPr>
          <w:rFonts w:cstheme="minorHAnsi"/>
          <w:sz w:val="20"/>
          <w:szCs w:val="20"/>
        </w:rPr>
        <w:t xml:space="preserve"> w postepowaniu </w:t>
      </w:r>
    </w:p>
    <w:p w14:paraId="7326DC44" w14:textId="0A98B2B2" w:rsidR="000C18AA" w:rsidRPr="00CA1522" w:rsidRDefault="000C18AA" w:rsidP="000C18AA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theme="minorHAnsi"/>
          <w:color w:val="000000" w:themeColor="text1"/>
          <w:sz w:val="20"/>
          <w:szCs w:val="20"/>
        </w:rPr>
        <w:t>Oświadczenie Wykonawcy w zakresie wypełnienia obowiązków informacyjnych przewidzianych w art. 13 lub art. 14 RODO</w:t>
      </w:r>
    </w:p>
    <w:p w14:paraId="6CB3156D" w14:textId="2C27FE10" w:rsidR="004576D7" w:rsidRPr="00CA1522" w:rsidRDefault="00CA1522" w:rsidP="000C18AA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theme="minorHAnsi"/>
          <w:color w:val="000000" w:themeColor="text1"/>
          <w:sz w:val="20"/>
          <w:szCs w:val="20"/>
        </w:rPr>
        <w:t xml:space="preserve">Potwierdzenie parametrów oraz </w:t>
      </w:r>
      <w:r w:rsidRPr="00105473">
        <w:rPr>
          <w:rFonts w:cstheme="minorHAnsi"/>
          <w:b/>
          <w:bCs/>
          <w:color w:val="000000" w:themeColor="text1"/>
          <w:sz w:val="20"/>
          <w:szCs w:val="20"/>
        </w:rPr>
        <w:t>s</w:t>
      </w:r>
      <w:r w:rsidR="004576D7" w:rsidRPr="00105473">
        <w:rPr>
          <w:rFonts w:cstheme="minorHAnsi"/>
          <w:b/>
          <w:bCs/>
          <w:color w:val="000000" w:themeColor="text1"/>
          <w:sz w:val="20"/>
          <w:szCs w:val="20"/>
        </w:rPr>
        <w:t>pecyfikacja techniczna</w:t>
      </w:r>
      <w:r w:rsidR="00D15610" w:rsidRPr="00105473">
        <w:rPr>
          <w:rFonts w:cstheme="minorHAnsi"/>
          <w:b/>
          <w:bCs/>
          <w:color w:val="000000" w:themeColor="text1"/>
          <w:sz w:val="20"/>
          <w:szCs w:val="20"/>
        </w:rPr>
        <w:t>/opis techniczny</w:t>
      </w:r>
      <w:r w:rsidR="00FD664C">
        <w:rPr>
          <w:rFonts w:cstheme="minorHAnsi"/>
          <w:color w:val="000000" w:themeColor="text1"/>
          <w:sz w:val="20"/>
          <w:szCs w:val="20"/>
        </w:rPr>
        <w:t>.</w:t>
      </w:r>
    </w:p>
    <w:p w14:paraId="419A6579" w14:textId="319B54A5" w:rsidR="009D0BF8" w:rsidRPr="00CA1522" w:rsidRDefault="009D0BF8" w:rsidP="000C18AA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CA1522">
        <w:rPr>
          <w:rFonts w:cstheme="minorHAnsi"/>
          <w:color w:val="000000" w:themeColor="text1"/>
          <w:sz w:val="20"/>
          <w:szCs w:val="20"/>
        </w:rPr>
        <w:t xml:space="preserve">Pełnomocnictwo – jeśli dotyczy. </w:t>
      </w:r>
    </w:p>
    <w:p w14:paraId="69893844" w14:textId="014F85F4" w:rsidR="0060775A" w:rsidRPr="00763444" w:rsidRDefault="00D84D73" w:rsidP="001A2A86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 xml:space="preserve">         </w:t>
      </w:r>
    </w:p>
    <w:p w14:paraId="52E00B58" w14:textId="77777777" w:rsidR="0060775A" w:rsidRPr="00763444" w:rsidRDefault="0060775A" w:rsidP="00E81EDB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cstheme="minorHAnsi"/>
          <w:color w:val="000000" w:themeColor="text1"/>
          <w:sz w:val="20"/>
          <w:szCs w:val="20"/>
        </w:rPr>
      </w:pPr>
    </w:p>
    <w:p w14:paraId="29BD049C" w14:textId="3A0207A2" w:rsidR="00D84D73" w:rsidRPr="00763444" w:rsidRDefault="00DB5BC4" w:rsidP="00C20A3E">
      <w:pPr>
        <w:spacing w:after="120" w:line="240" w:lineRule="atLeast"/>
        <w:ind w:left="4956"/>
        <w:rPr>
          <w:rFonts w:cstheme="minorHAnsi"/>
          <w:color w:val="000000" w:themeColor="text1"/>
          <w:sz w:val="20"/>
          <w:szCs w:val="20"/>
        </w:rPr>
      </w:pPr>
      <w:r w:rsidRPr="00763444">
        <w:rPr>
          <w:rFonts w:cstheme="minorHAnsi"/>
          <w:color w:val="000000" w:themeColor="text1"/>
          <w:sz w:val="20"/>
          <w:szCs w:val="20"/>
        </w:rPr>
        <w:t>____________________________</w:t>
      </w:r>
    </w:p>
    <w:p w14:paraId="23734E8B" w14:textId="161987F0" w:rsidR="004576D7" w:rsidRPr="00763444" w:rsidRDefault="004576D7" w:rsidP="004576D7">
      <w:pPr>
        <w:autoSpaceDE w:val="0"/>
        <w:autoSpaceDN w:val="0"/>
        <w:spacing w:after="0" w:line="240" w:lineRule="auto"/>
        <w:ind w:left="4971"/>
        <w:rPr>
          <w:rFonts w:cstheme="minorHAnsi"/>
          <w:i/>
          <w:color w:val="000000" w:themeColor="text1"/>
          <w:sz w:val="20"/>
          <w:szCs w:val="20"/>
        </w:rPr>
      </w:pPr>
      <w:r w:rsidRPr="00763444">
        <w:rPr>
          <w:rFonts w:cstheme="minorHAnsi"/>
          <w:i/>
          <w:color w:val="000000" w:themeColor="text1"/>
          <w:sz w:val="20"/>
          <w:szCs w:val="20"/>
        </w:rPr>
        <w:t>(czytelny podpis Wykonawcy lub osoby     upoważnionej do reprezentacji)</w:t>
      </w:r>
    </w:p>
    <w:p w14:paraId="014A01D2" w14:textId="03D2A611" w:rsidR="00ED4881" w:rsidRPr="00763444" w:rsidRDefault="00ED4881" w:rsidP="004576D7">
      <w:pPr>
        <w:autoSpaceDE w:val="0"/>
        <w:autoSpaceDN w:val="0"/>
        <w:spacing w:after="0" w:line="240" w:lineRule="auto"/>
        <w:ind w:left="567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br w:type="page"/>
      </w:r>
    </w:p>
    <w:p w14:paraId="598192DB" w14:textId="45888ADC" w:rsidR="00D84D73" w:rsidRPr="00763444" w:rsidRDefault="00906F8B" w:rsidP="00C20A3E">
      <w:pPr>
        <w:spacing w:after="120" w:line="240" w:lineRule="atLeast"/>
        <w:ind w:left="567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Załącznik </w:t>
      </w:r>
      <w:r w:rsidR="007F6640" w:rsidRPr="00763444">
        <w:rPr>
          <w:rFonts w:cstheme="minorHAnsi"/>
          <w:b/>
          <w:color w:val="000000" w:themeColor="text1"/>
          <w:sz w:val="20"/>
          <w:szCs w:val="20"/>
        </w:rPr>
        <w:t xml:space="preserve">nr </w:t>
      </w:r>
      <w:r w:rsidR="00CD3317" w:rsidRPr="00763444">
        <w:rPr>
          <w:rFonts w:cstheme="minorHAnsi"/>
          <w:b/>
          <w:color w:val="000000" w:themeColor="text1"/>
          <w:sz w:val="20"/>
          <w:szCs w:val="20"/>
        </w:rPr>
        <w:t>2</w:t>
      </w:r>
      <w:r w:rsidRPr="00763444">
        <w:rPr>
          <w:rFonts w:cstheme="minorHAnsi"/>
          <w:b/>
          <w:color w:val="000000" w:themeColor="text1"/>
          <w:sz w:val="20"/>
          <w:szCs w:val="20"/>
        </w:rPr>
        <w:t xml:space="preserve"> do </w:t>
      </w:r>
      <w:r w:rsidR="007F6640" w:rsidRPr="00763444">
        <w:rPr>
          <w:rFonts w:cstheme="minorHAnsi"/>
          <w:b/>
          <w:color w:val="000000" w:themeColor="text1"/>
          <w:sz w:val="20"/>
          <w:szCs w:val="20"/>
        </w:rPr>
        <w:t>Z</w:t>
      </w:r>
      <w:r w:rsidR="00D84D73" w:rsidRPr="00763444">
        <w:rPr>
          <w:rFonts w:cstheme="minorHAnsi"/>
          <w:b/>
          <w:color w:val="000000" w:themeColor="text1"/>
          <w:sz w:val="20"/>
          <w:szCs w:val="20"/>
        </w:rPr>
        <w:t>apytania ofertowego</w:t>
      </w:r>
    </w:p>
    <w:p w14:paraId="5AEBC32C" w14:textId="77777777" w:rsidR="00D84D73" w:rsidRPr="00763444" w:rsidRDefault="00D84D73" w:rsidP="00C20A3E">
      <w:pPr>
        <w:spacing w:after="120" w:line="240" w:lineRule="atLeast"/>
        <w:ind w:left="567"/>
        <w:rPr>
          <w:rFonts w:cstheme="minorHAnsi"/>
          <w:b/>
          <w:color w:val="000000" w:themeColor="text1"/>
          <w:sz w:val="20"/>
          <w:szCs w:val="20"/>
        </w:rPr>
      </w:pPr>
    </w:p>
    <w:p w14:paraId="21AB67EC" w14:textId="77777777" w:rsidR="00D84D73" w:rsidRPr="00763444" w:rsidRDefault="00D84D73" w:rsidP="00C20A3E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47BE82A7" w14:textId="77777777" w:rsidR="00D84D73" w:rsidRPr="00763444" w:rsidRDefault="009456F9" w:rsidP="00C20A3E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t>OŚWIADCZENIE</w:t>
      </w:r>
    </w:p>
    <w:p w14:paraId="72A72A2A" w14:textId="77777777" w:rsidR="00D84D73" w:rsidRPr="00763444" w:rsidRDefault="009456F9" w:rsidP="00C20A3E">
      <w:pPr>
        <w:tabs>
          <w:tab w:val="num" w:pos="851"/>
        </w:tabs>
        <w:spacing w:after="120" w:line="240" w:lineRule="atLeast"/>
        <w:ind w:left="567" w:firstLine="360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t xml:space="preserve">O BRAKU PODSTAW DO WYKLUCZENIA Z UDZIAŁU W POSTĘPOWANIU </w:t>
      </w:r>
    </w:p>
    <w:p w14:paraId="120983DF" w14:textId="77777777" w:rsidR="00D84D73" w:rsidRPr="00763444" w:rsidRDefault="00D84D73" w:rsidP="00C20A3E">
      <w:pPr>
        <w:tabs>
          <w:tab w:val="num" w:pos="851"/>
        </w:tabs>
        <w:spacing w:after="120" w:line="240" w:lineRule="atLeast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7F38F47C" w14:textId="5FEC788F" w:rsidR="00595A5A" w:rsidRPr="00763444" w:rsidRDefault="00D84D73" w:rsidP="0043113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  <w:highlight w:val="yellow"/>
        </w:rPr>
      </w:pPr>
      <w:r w:rsidRPr="00E33A0D">
        <w:rPr>
          <w:rFonts w:cstheme="minorHAnsi"/>
          <w:color w:val="000000" w:themeColor="text1"/>
          <w:sz w:val="20"/>
          <w:szCs w:val="20"/>
        </w:rPr>
        <w:t xml:space="preserve">Składając ofertę </w:t>
      </w:r>
      <w:r w:rsidR="00D25DE6" w:rsidRPr="00E33A0D">
        <w:rPr>
          <w:rFonts w:cstheme="minorHAnsi"/>
          <w:color w:val="000000" w:themeColor="text1"/>
          <w:sz w:val="20"/>
          <w:szCs w:val="20"/>
        </w:rPr>
        <w:t>do</w:t>
      </w:r>
      <w:r w:rsidRPr="00E33A0D">
        <w:rPr>
          <w:rFonts w:cstheme="minorHAnsi"/>
          <w:color w:val="000000" w:themeColor="text1"/>
          <w:sz w:val="20"/>
          <w:szCs w:val="20"/>
        </w:rPr>
        <w:t xml:space="preserve"> zapytania </w:t>
      </w:r>
      <w:r w:rsidRPr="006850B4">
        <w:rPr>
          <w:rFonts w:cstheme="minorHAnsi"/>
          <w:color w:val="000000" w:themeColor="text1"/>
          <w:sz w:val="20"/>
          <w:szCs w:val="20"/>
        </w:rPr>
        <w:t xml:space="preserve">ofertowego </w:t>
      </w:r>
      <w:r w:rsidR="003B6CFE" w:rsidRPr="006850B4">
        <w:rPr>
          <w:rFonts w:cstheme="minorHAnsi"/>
          <w:color w:val="000000" w:themeColor="text1"/>
          <w:sz w:val="20"/>
          <w:szCs w:val="20"/>
        </w:rPr>
        <w:t xml:space="preserve">na </w:t>
      </w:r>
      <w:r w:rsidR="009A5B6B" w:rsidRPr="006850B4">
        <w:rPr>
          <w:b/>
          <w:sz w:val="20"/>
          <w:szCs w:val="20"/>
        </w:rPr>
        <w:t xml:space="preserve">nabycie maszyny do druku </w:t>
      </w:r>
      <w:proofErr w:type="spellStart"/>
      <w:r w:rsidR="009A5B6B" w:rsidRPr="006850B4">
        <w:rPr>
          <w:b/>
          <w:sz w:val="20"/>
          <w:szCs w:val="20"/>
        </w:rPr>
        <w:t>fleksograficznego</w:t>
      </w:r>
      <w:proofErr w:type="spellEnd"/>
      <w:r w:rsidR="009A5B6B" w:rsidRPr="006850B4">
        <w:rPr>
          <w:rFonts w:cstheme="minorHAnsi"/>
          <w:sz w:val="20"/>
          <w:szCs w:val="20"/>
        </w:rPr>
        <w:t xml:space="preserve"> </w:t>
      </w:r>
      <w:r w:rsidR="003B6CFE" w:rsidRPr="006850B4">
        <w:rPr>
          <w:rFonts w:cstheme="minorHAnsi"/>
          <w:sz w:val="20"/>
          <w:szCs w:val="20"/>
        </w:rPr>
        <w:t xml:space="preserve">na potrzeby firmy Drukarnia "Franczak" Spółka z ograniczoną odpowiedzialnością </w:t>
      </w:r>
      <w:r w:rsidR="003B6CFE" w:rsidRPr="006850B4">
        <w:rPr>
          <w:rFonts w:cstheme="minorHAnsi"/>
          <w:sz w:val="20"/>
          <w:szCs w:val="20"/>
          <w:lang w:bidi="hi-IN"/>
        </w:rPr>
        <w:t xml:space="preserve">do realizacji projektu pt. </w:t>
      </w:r>
      <w:r w:rsidR="003B6CFE" w:rsidRPr="006850B4">
        <w:rPr>
          <w:rFonts w:cstheme="minorHAnsi"/>
          <w:color w:val="000000" w:themeColor="text1"/>
          <w:sz w:val="20"/>
          <w:szCs w:val="20"/>
        </w:rPr>
        <w:t>„</w:t>
      </w:r>
      <w:r w:rsidR="003B6CFE" w:rsidRPr="006850B4">
        <w:rPr>
          <w:rFonts w:cstheme="minorHAnsi"/>
          <w:i/>
          <w:color w:val="000000"/>
          <w:sz w:val="20"/>
          <w:szCs w:val="20"/>
          <w:lang w:bidi="hi-IN"/>
        </w:rPr>
        <w:t>Wdrożeni</w:t>
      </w:r>
      <w:r w:rsidR="003B6CFE" w:rsidRPr="00E33A0D">
        <w:rPr>
          <w:rFonts w:cstheme="minorHAnsi"/>
          <w:i/>
          <w:color w:val="000000"/>
          <w:sz w:val="20"/>
          <w:szCs w:val="20"/>
          <w:lang w:bidi="hi-IN"/>
        </w:rPr>
        <w:t>e na rynek udoskonalonych etykiet powlekanych lakierem nawierzchniowym opartym na surowcach odnawialnych.”</w:t>
      </w:r>
      <w:r w:rsidR="003B6CFE" w:rsidRPr="00E33A0D">
        <w:rPr>
          <w:rFonts w:cstheme="minorHAnsi"/>
          <w:sz w:val="20"/>
          <w:szCs w:val="20"/>
          <w:lang w:bidi="hi-IN"/>
        </w:rPr>
        <w:t xml:space="preserve"> realizowanego w ramach Programu Fundusze Europejskie dla Nowoczesnej Gospodarki, priorytet Wsparcie dla przedsiębiorstw, działanie Ścieżka Smart </w:t>
      </w:r>
      <w:r w:rsidR="00D25DE6" w:rsidRPr="00E33A0D">
        <w:rPr>
          <w:rFonts w:eastAsia="Times New Roman" w:cstheme="minorHAnsi"/>
          <w:sz w:val="20"/>
          <w:szCs w:val="20"/>
        </w:rPr>
        <w:t xml:space="preserve">oświadczam (oświadczamy), </w:t>
      </w:r>
      <w:r w:rsidR="00D25DE6" w:rsidRPr="00E33A0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="00D25DE6" w:rsidRPr="00E33A0D">
        <w:rPr>
          <w:rFonts w:eastAsia="Times New Roman" w:cstheme="minorHAnsi"/>
          <w:sz w:val="20"/>
          <w:szCs w:val="20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</w:t>
      </w:r>
      <w:r w:rsidR="00D25DE6" w:rsidRPr="00763444">
        <w:rPr>
          <w:rFonts w:eastAsia="Times New Roman" w:cstheme="minorHAnsi"/>
          <w:sz w:val="20"/>
          <w:szCs w:val="20"/>
        </w:rPr>
        <w:t xml:space="preserve"> czynności związane z przeprowadzeniem procedury wyboru Wykonawcy a Wykonawcą, polegające w szczególności na:</w:t>
      </w:r>
    </w:p>
    <w:p w14:paraId="5500F501" w14:textId="20C400E8" w:rsidR="00595A5A" w:rsidRPr="00763444" w:rsidRDefault="00D25DE6" w:rsidP="00431139">
      <w:pPr>
        <w:pStyle w:val="Akapitzlist"/>
        <w:numPr>
          <w:ilvl w:val="1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</w:t>
      </w:r>
    </w:p>
    <w:p w14:paraId="31030D92" w14:textId="77777777" w:rsidR="00595A5A" w:rsidRPr="00763444" w:rsidRDefault="00D25DE6" w:rsidP="00431139">
      <w:pPr>
        <w:pStyle w:val="Akapitzlist"/>
        <w:numPr>
          <w:ilvl w:val="1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posiadaniu co najmniej 10% udziału lub akcji, o ile niższy próg nie wynika z przepisów prawa,</w:t>
      </w:r>
    </w:p>
    <w:p w14:paraId="360C5B7E" w14:textId="77777777" w:rsidR="00406278" w:rsidRPr="00763444" w:rsidRDefault="00D25DE6" w:rsidP="00406278">
      <w:pPr>
        <w:pStyle w:val="Akapitzlist"/>
        <w:numPr>
          <w:ilvl w:val="1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pełnomocnika,</w:t>
      </w:r>
    </w:p>
    <w:p w14:paraId="281B928C" w14:textId="77777777" w:rsidR="00406278" w:rsidRPr="00763444" w:rsidRDefault="00B06947" w:rsidP="00406278">
      <w:pPr>
        <w:pStyle w:val="Akapitzlist"/>
        <w:numPr>
          <w:ilvl w:val="1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 zarządzających lub organów nadzorczych Zamawiającego,</w:t>
      </w:r>
    </w:p>
    <w:p w14:paraId="51350455" w14:textId="7F98E87A" w:rsidR="00B06947" w:rsidRPr="00763444" w:rsidRDefault="00B06947" w:rsidP="00406278">
      <w:pPr>
        <w:pStyle w:val="Akapitzlist"/>
        <w:numPr>
          <w:ilvl w:val="1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pozostawania z Zamawiającym w takim stosunku prawnym lub faktycznym, że istnieje uzasadniona wątpliwość co do ich bezstronności lub niezależności w związku z postępowaniem o udzielenie zamówienia.</w:t>
      </w:r>
    </w:p>
    <w:p w14:paraId="52721083" w14:textId="77777777" w:rsidR="00D25DE6" w:rsidRPr="00763444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7CF051CB" w14:textId="77777777" w:rsidR="00D25DE6" w:rsidRPr="00763444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2A7EE1A4" w14:textId="77777777" w:rsidR="00D25DE6" w:rsidRPr="00763444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60A32505" w14:textId="77777777" w:rsidR="00D25DE6" w:rsidRPr="00763444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6DD025DA" w14:textId="77777777" w:rsidR="00D25DE6" w:rsidRPr="00763444" w:rsidRDefault="00D25DE6" w:rsidP="00D25DE6">
      <w:pPr>
        <w:ind w:left="142" w:firstLine="567"/>
        <w:jc w:val="both"/>
        <w:rPr>
          <w:rFonts w:eastAsia="Times New Roman" w:cstheme="minorHAnsi"/>
          <w:sz w:val="20"/>
          <w:szCs w:val="20"/>
        </w:rPr>
      </w:pPr>
    </w:p>
    <w:p w14:paraId="1F1F98E7" w14:textId="77777777" w:rsidR="004576D7" w:rsidRPr="00763444" w:rsidRDefault="00595A5A" w:rsidP="008D779D">
      <w:pPr>
        <w:ind w:firstLine="709"/>
        <w:rPr>
          <w:rFonts w:cstheme="minorHAnsi"/>
          <w:sz w:val="20"/>
          <w:szCs w:val="20"/>
        </w:rPr>
      </w:pPr>
      <w:r w:rsidRPr="00763444">
        <w:rPr>
          <w:rFonts w:cstheme="minorHAnsi"/>
          <w:sz w:val="20"/>
          <w:szCs w:val="20"/>
        </w:rPr>
        <w:t>_________________________</w:t>
      </w:r>
      <w:r w:rsidR="00D25DE6" w:rsidRPr="00763444">
        <w:rPr>
          <w:rFonts w:cstheme="minorHAnsi"/>
          <w:sz w:val="20"/>
          <w:szCs w:val="20"/>
        </w:rPr>
        <w:t xml:space="preserve"> </w:t>
      </w:r>
      <w:r w:rsidR="00D25DE6" w:rsidRPr="00763444">
        <w:rPr>
          <w:rFonts w:cstheme="minorHAnsi"/>
          <w:sz w:val="20"/>
          <w:szCs w:val="20"/>
        </w:rPr>
        <w:tab/>
      </w:r>
      <w:r w:rsidR="00D25DE6" w:rsidRPr="00763444">
        <w:rPr>
          <w:rFonts w:cstheme="minorHAnsi"/>
          <w:sz w:val="20"/>
          <w:szCs w:val="20"/>
        </w:rPr>
        <w:tab/>
      </w:r>
      <w:r w:rsidR="00177CBB" w:rsidRPr="00763444">
        <w:rPr>
          <w:rFonts w:cstheme="minorHAnsi"/>
          <w:sz w:val="20"/>
          <w:szCs w:val="20"/>
        </w:rPr>
        <w:t xml:space="preserve">                                    </w:t>
      </w:r>
      <w:r w:rsidRPr="00763444">
        <w:rPr>
          <w:rFonts w:cstheme="minorHAnsi"/>
          <w:sz w:val="20"/>
          <w:szCs w:val="20"/>
        </w:rPr>
        <w:t>____________________________</w:t>
      </w:r>
    </w:p>
    <w:p w14:paraId="409A1D8F" w14:textId="59AD3253" w:rsidR="004576D7" w:rsidRDefault="00D25DE6" w:rsidP="008D779D">
      <w:pPr>
        <w:ind w:left="5672" w:hanging="4963"/>
        <w:rPr>
          <w:rFonts w:cstheme="minorHAnsi"/>
          <w:i/>
          <w:sz w:val="20"/>
          <w:szCs w:val="20"/>
        </w:rPr>
      </w:pPr>
      <w:r w:rsidRPr="00763444">
        <w:rPr>
          <w:rFonts w:cstheme="minorHAnsi"/>
          <w:i/>
          <w:sz w:val="20"/>
          <w:szCs w:val="20"/>
        </w:rPr>
        <w:t xml:space="preserve">Miejscowość i data                  </w:t>
      </w:r>
      <w:r w:rsidR="004576D7" w:rsidRPr="00763444">
        <w:rPr>
          <w:rFonts w:cstheme="minorHAnsi"/>
          <w:i/>
          <w:sz w:val="20"/>
          <w:szCs w:val="20"/>
        </w:rPr>
        <w:tab/>
        <w:t>(czytelny podpis Wykonawcy lub osoby upoważnionej do reprezentacji)</w:t>
      </w:r>
    </w:p>
    <w:p w14:paraId="5DDE1583" w14:textId="77777777" w:rsidR="005A0D0B" w:rsidRDefault="005A0D0B" w:rsidP="008D779D">
      <w:pPr>
        <w:ind w:left="5672" w:hanging="4963"/>
        <w:rPr>
          <w:rFonts w:cstheme="minorHAnsi"/>
          <w:i/>
          <w:iCs/>
          <w:sz w:val="20"/>
          <w:szCs w:val="20"/>
        </w:rPr>
      </w:pPr>
    </w:p>
    <w:p w14:paraId="07694996" w14:textId="77777777" w:rsidR="008061B2" w:rsidRDefault="00F37AB0" w:rsidP="005A0D0B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br/>
      </w:r>
    </w:p>
    <w:p w14:paraId="3610C4EB" w14:textId="77777777" w:rsidR="008061B2" w:rsidRDefault="008061B2">
      <w:pPr>
        <w:rPr>
          <w:rFonts w:ascii="Calibri" w:eastAsia="Calibri" w:hAnsi="Calibri" w:cs="Calibri"/>
          <w:b/>
          <w:color w:val="000000"/>
          <w:kern w:val="3"/>
          <w:sz w:val="20"/>
          <w:szCs w:val="20"/>
          <w:lang w:eastAsia="zh-CN"/>
        </w:rPr>
      </w:pPr>
      <w:r>
        <w:rPr>
          <w:rFonts w:cs="Calibri"/>
          <w:b/>
          <w:color w:val="000000"/>
          <w:sz w:val="20"/>
          <w:szCs w:val="20"/>
        </w:rPr>
        <w:br w:type="page"/>
      </w:r>
    </w:p>
    <w:p w14:paraId="12E68F6B" w14:textId="65A00973" w:rsidR="005A0D0B" w:rsidRPr="009B6AE7" w:rsidRDefault="005A0D0B" w:rsidP="005A0D0B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lastRenderedPageBreak/>
        <w:t xml:space="preserve">Załącznik  nr </w:t>
      </w:r>
      <w:r w:rsidR="000F2C8E">
        <w:rPr>
          <w:rFonts w:cs="Calibri"/>
          <w:b/>
          <w:color w:val="000000"/>
          <w:sz w:val="20"/>
          <w:szCs w:val="20"/>
        </w:rPr>
        <w:t>3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3218B0D9" w14:textId="77777777" w:rsidR="005A0D0B" w:rsidRPr="009B6AE7" w:rsidRDefault="005A0D0B" w:rsidP="005A0D0B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845386A" w14:textId="77777777" w:rsidR="005A0D0B" w:rsidRPr="009B6AE7" w:rsidRDefault="005A0D0B" w:rsidP="005A0D0B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5086F92" w14:textId="77777777" w:rsidR="008B3BE6" w:rsidRDefault="008B3BE6" w:rsidP="005A0D0B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12923492" w14:textId="3A848A35" w:rsidR="005A0D0B" w:rsidRPr="009B6AE7" w:rsidRDefault="008B3BE6" w:rsidP="005A0D0B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</w:t>
      </w:r>
      <w:r w:rsidR="000E1057">
        <w:rPr>
          <w:rFonts w:cs="Calibri"/>
          <w:b/>
          <w:color w:val="000000"/>
          <w:sz w:val="20"/>
          <w:szCs w:val="20"/>
        </w:rPr>
        <w:t xml:space="preserve">AŁANIAMI ROSJII </w:t>
      </w:r>
    </w:p>
    <w:p w14:paraId="0DF77479" w14:textId="77777777" w:rsidR="005A0D0B" w:rsidRPr="009B6AE7" w:rsidRDefault="005A0D0B" w:rsidP="005A0D0B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693BF89B" w14:textId="77777777" w:rsidR="005A0D0B" w:rsidRPr="009B6AE7" w:rsidRDefault="005A0D0B" w:rsidP="005A0D0B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3CBD4A6B" w14:textId="77777777" w:rsidR="005A0D0B" w:rsidRPr="009B6AE7" w:rsidRDefault="005A0D0B" w:rsidP="005A0D0B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6E1F5262" w14:textId="62997BAB" w:rsidR="005A0D0B" w:rsidRPr="000A606D" w:rsidRDefault="005B59CE" w:rsidP="00393881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0A606D">
        <w:rPr>
          <w:rFonts w:cstheme="minorHAnsi"/>
          <w:color w:val="000000" w:themeColor="text1"/>
          <w:sz w:val="20"/>
          <w:szCs w:val="20"/>
        </w:rPr>
        <w:t xml:space="preserve">Składając ofertę do zapytania ofertowego </w:t>
      </w:r>
      <w:r w:rsidR="00257787" w:rsidRPr="006850B4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</w:t>
      </w:r>
      <w:r w:rsidR="009A5B6B" w:rsidRPr="006850B4">
        <w:rPr>
          <w:b/>
          <w:sz w:val="20"/>
          <w:szCs w:val="20"/>
        </w:rPr>
        <w:t xml:space="preserve">nabycie maszyny do druku </w:t>
      </w:r>
      <w:proofErr w:type="spellStart"/>
      <w:r w:rsidR="009A5B6B" w:rsidRPr="006850B4">
        <w:rPr>
          <w:b/>
          <w:sz w:val="20"/>
          <w:szCs w:val="20"/>
        </w:rPr>
        <w:t>fleksograficznego</w:t>
      </w:r>
      <w:proofErr w:type="spellEnd"/>
      <w:r w:rsidR="009A5B6B" w:rsidRPr="006850B4">
        <w:rPr>
          <w:rFonts w:asciiTheme="minorHAnsi" w:hAnsiTheme="minorHAnsi" w:cstheme="minorHAnsi"/>
          <w:sz w:val="20"/>
          <w:szCs w:val="20"/>
        </w:rPr>
        <w:t xml:space="preserve"> </w:t>
      </w:r>
      <w:r w:rsidR="00257787" w:rsidRPr="006850B4">
        <w:rPr>
          <w:rFonts w:asciiTheme="minorHAnsi" w:hAnsiTheme="minorHAnsi" w:cstheme="minorHAnsi"/>
          <w:sz w:val="20"/>
          <w:szCs w:val="20"/>
        </w:rPr>
        <w:t>na</w:t>
      </w:r>
      <w:r w:rsidR="00257787" w:rsidRPr="000A606D">
        <w:rPr>
          <w:rFonts w:asciiTheme="minorHAnsi" w:hAnsiTheme="minorHAnsi" w:cstheme="minorHAnsi"/>
          <w:sz w:val="20"/>
          <w:szCs w:val="20"/>
        </w:rPr>
        <w:t xml:space="preserve"> potrzeby firmy Drukarnia "Franczak" Spółka z ograniczoną odpowiedzialnością </w:t>
      </w:r>
      <w:r w:rsidR="00257787" w:rsidRPr="000A606D">
        <w:rPr>
          <w:rFonts w:asciiTheme="minorHAnsi" w:hAnsiTheme="minorHAnsi" w:cstheme="minorHAnsi"/>
          <w:sz w:val="20"/>
          <w:szCs w:val="20"/>
          <w:lang w:bidi="hi-IN"/>
        </w:rPr>
        <w:t xml:space="preserve">do realizacji projektu pt. </w:t>
      </w:r>
      <w:r w:rsidR="00257787" w:rsidRPr="000A606D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257787" w:rsidRPr="000A606D">
        <w:rPr>
          <w:rFonts w:asciiTheme="minorHAnsi" w:hAnsiTheme="minorHAnsi" w:cstheme="minorHAnsi"/>
          <w:i/>
          <w:color w:val="000000"/>
          <w:sz w:val="20"/>
          <w:szCs w:val="20"/>
          <w:lang w:bidi="hi-IN"/>
        </w:rPr>
        <w:t>Wdrożenie na rynek udoskonalonych etykiet powlekanych lakierem nawierzchniowym opartym na surowcach odnawialnych.”</w:t>
      </w:r>
      <w:r w:rsidR="00257787" w:rsidRPr="000A606D">
        <w:rPr>
          <w:rFonts w:asciiTheme="minorHAnsi" w:hAnsiTheme="minorHAnsi" w:cstheme="minorHAnsi"/>
          <w:sz w:val="20"/>
          <w:szCs w:val="20"/>
          <w:lang w:bidi="hi-IN"/>
        </w:rPr>
        <w:t xml:space="preserve"> realizowanego w ramach Programu Fundusze Europejskie dla Nowoczesnej Gospodarki, </w:t>
      </w:r>
      <w:r w:rsidR="00257787" w:rsidRPr="000A606D">
        <w:rPr>
          <w:rFonts w:cstheme="minorHAnsi"/>
          <w:sz w:val="20"/>
          <w:szCs w:val="20"/>
          <w:lang w:bidi="hi-IN"/>
        </w:rPr>
        <w:t>priorytet</w:t>
      </w:r>
      <w:r w:rsidR="00257787" w:rsidRPr="000A606D">
        <w:rPr>
          <w:rFonts w:asciiTheme="minorHAnsi" w:hAnsiTheme="minorHAnsi" w:cstheme="minorHAnsi"/>
          <w:sz w:val="20"/>
          <w:szCs w:val="20"/>
          <w:lang w:bidi="hi-IN"/>
        </w:rPr>
        <w:t xml:space="preserve"> Wsparcie dla przedsiębiorstw, działanie Ścieżka Smart </w:t>
      </w:r>
      <w:r w:rsidRPr="000A606D">
        <w:rPr>
          <w:rFonts w:eastAsia="Times New Roman" w:cstheme="minorHAnsi"/>
          <w:bCs/>
          <w:sz w:val="20"/>
          <w:szCs w:val="20"/>
        </w:rPr>
        <w:t>oświadczam (oświadczamy)</w:t>
      </w:r>
      <w:r w:rsidRPr="000A606D">
        <w:rPr>
          <w:rFonts w:eastAsia="Times New Roman" w:cstheme="minorHAnsi"/>
          <w:sz w:val="20"/>
          <w:szCs w:val="20"/>
        </w:rPr>
        <w:t xml:space="preserve">, </w:t>
      </w:r>
      <w:r w:rsidRPr="000A606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0A606D">
        <w:rPr>
          <w:rFonts w:eastAsia="Times New Roman" w:cstheme="minorHAnsi"/>
          <w:sz w:val="20"/>
          <w:szCs w:val="20"/>
        </w:rPr>
        <w:t xml:space="preserve"> </w:t>
      </w:r>
      <w:r w:rsidR="00D97F1D" w:rsidRPr="000A606D">
        <w:rPr>
          <w:rFonts w:asciiTheme="minorHAnsi" w:hAnsiTheme="minorHAnsi" w:cstheme="minorHAnsi"/>
          <w:bCs/>
          <w:sz w:val="20"/>
          <w:szCs w:val="20"/>
        </w:rPr>
        <w:t>-</w:t>
      </w:r>
      <w:r w:rsidR="000A47F9" w:rsidRPr="000A606D">
        <w:rPr>
          <w:rFonts w:asciiTheme="minorHAnsi" w:hAnsiTheme="minorHAnsi" w:cstheme="minorHAnsi"/>
          <w:bCs/>
          <w:sz w:val="20"/>
          <w:szCs w:val="20"/>
        </w:rPr>
        <w:t xml:space="preserve"> nie</w:t>
      </w:r>
      <w:r w:rsidR="000E1057" w:rsidRPr="000A606D">
        <w:rPr>
          <w:rFonts w:asciiTheme="minorHAnsi" w:hAnsiTheme="minorHAnsi" w:cstheme="minorHAnsi"/>
          <w:bCs/>
          <w:sz w:val="20"/>
          <w:szCs w:val="20"/>
        </w:rPr>
        <w:t xml:space="preserve"> znajduj</w:t>
      </w:r>
      <w:r w:rsidR="000A47F9" w:rsidRPr="000A606D">
        <w:rPr>
          <w:rFonts w:asciiTheme="minorHAnsi" w:hAnsiTheme="minorHAnsi" w:cstheme="minorHAnsi"/>
          <w:bCs/>
          <w:sz w:val="20"/>
          <w:szCs w:val="20"/>
        </w:rPr>
        <w:t>e</w:t>
      </w:r>
      <w:r w:rsidR="006938E4" w:rsidRPr="000A606D">
        <w:rPr>
          <w:rFonts w:asciiTheme="minorHAnsi" w:hAnsiTheme="minorHAnsi" w:cstheme="minorHAnsi"/>
          <w:bCs/>
          <w:sz w:val="20"/>
          <w:szCs w:val="20"/>
        </w:rPr>
        <w:t>/</w:t>
      </w:r>
      <w:r w:rsidR="000A47F9" w:rsidRPr="000A606D">
        <w:rPr>
          <w:rFonts w:asciiTheme="minorHAnsi" w:hAnsiTheme="minorHAnsi" w:cstheme="minorHAnsi"/>
          <w:bCs/>
          <w:sz w:val="20"/>
          <w:szCs w:val="20"/>
        </w:rPr>
        <w:t>my</w:t>
      </w:r>
      <w:r w:rsidR="000E1057" w:rsidRPr="000A606D">
        <w:rPr>
          <w:rFonts w:asciiTheme="minorHAnsi" w:hAnsiTheme="minorHAnsi" w:cstheme="minorHAnsi"/>
          <w:bCs/>
          <w:sz w:val="20"/>
          <w:szCs w:val="20"/>
        </w:rPr>
        <w:t xml:space="preserve"> się na liście osób i podmiotów objętych sankcjami w związku z działaniami podważającymi integralność terytorialną, suwerenność i </w:t>
      </w:r>
      <w:r w:rsidR="00354BDB" w:rsidRPr="000A606D">
        <w:rPr>
          <w:rFonts w:asciiTheme="minorHAnsi" w:hAnsiTheme="minorHAnsi" w:cstheme="minorHAnsi"/>
          <w:bCs/>
          <w:sz w:val="20"/>
          <w:szCs w:val="20"/>
        </w:rPr>
        <w:t>niezależność</w:t>
      </w:r>
      <w:r w:rsidR="000E1057" w:rsidRPr="000A606D">
        <w:rPr>
          <w:rFonts w:asciiTheme="minorHAnsi" w:hAnsiTheme="minorHAnsi" w:cstheme="minorHAnsi"/>
          <w:bCs/>
          <w:sz w:val="20"/>
          <w:szCs w:val="20"/>
        </w:rPr>
        <w:t xml:space="preserve"> Ukrainy zgodnie z ustawą z dnia 13.04.2022 r. o szczególnych rozwiązaniach w zakresie </w:t>
      </w:r>
      <w:r w:rsidR="00354BDB" w:rsidRPr="000A606D">
        <w:rPr>
          <w:rFonts w:asciiTheme="minorHAnsi" w:hAnsiTheme="minorHAnsi" w:cstheme="minorHAnsi"/>
          <w:bCs/>
          <w:sz w:val="20"/>
          <w:szCs w:val="20"/>
        </w:rPr>
        <w:t>przeciwdziałania</w:t>
      </w:r>
      <w:r w:rsidR="000E1057" w:rsidRPr="000A606D">
        <w:rPr>
          <w:rFonts w:asciiTheme="minorHAnsi" w:hAnsiTheme="minorHAnsi" w:cstheme="minorHAnsi"/>
          <w:bCs/>
          <w:sz w:val="20"/>
          <w:szCs w:val="20"/>
        </w:rPr>
        <w:t xml:space="preserve"> wspieraniu agresji na Ukrainę oraz służących ochronie bezpieczeństwa narodowego (Dz. U. z 2022 r. poz. 835, 1713)</w:t>
      </w:r>
    </w:p>
    <w:p w14:paraId="42A87682" w14:textId="77777777" w:rsidR="005A0D0B" w:rsidRPr="009B6AE7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53D72B46" w14:textId="77777777" w:rsidR="005A0D0B" w:rsidRPr="009B6AE7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00A3F24D" w14:textId="77777777" w:rsidR="005A0D0B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2C932D98" w14:textId="77777777" w:rsidR="005A0D0B" w:rsidRDefault="005A0D0B" w:rsidP="005A0D0B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5A0D0B" w14:paraId="20BEE3DC" w14:textId="77777777" w:rsidTr="00811440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8EDD9" w14:textId="77777777" w:rsidR="005A0D0B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79D963B3" w14:textId="77777777" w:rsidR="005A0D0B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2C5A0" w14:textId="77777777" w:rsidR="005A0D0B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67F44318" w14:textId="77777777" w:rsidR="005A0D0B" w:rsidRDefault="005A0D0B" w:rsidP="00811440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1C70151C" w14:textId="77777777" w:rsidR="005A0D0B" w:rsidRPr="00763444" w:rsidRDefault="005A0D0B" w:rsidP="008D779D">
      <w:pPr>
        <w:ind w:left="5672" w:hanging="4963"/>
        <w:rPr>
          <w:rFonts w:cstheme="minorHAnsi"/>
          <w:sz w:val="20"/>
          <w:szCs w:val="20"/>
        </w:rPr>
      </w:pPr>
    </w:p>
    <w:p w14:paraId="59414A5B" w14:textId="351A97B7" w:rsidR="00E5298E" w:rsidRDefault="00E5298E" w:rsidP="004576D7">
      <w:pPr>
        <w:autoSpaceDE w:val="0"/>
        <w:autoSpaceDN w:val="0"/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</w:p>
    <w:p w14:paraId="583B2092" w14:textId="77777777" w:rsidR="00E5298E" w:rsidRDefault="00E5298E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672943CA" w14:textId="77777777" w:rsidR="00D25DE6" w:rsidRPr="00763444" w:rsidRDefault="00D25DE6" w:rsidP="004576D7">
      <w:pPr>
        <w:autoSpaceDE w:val="0"/>
        <w:autoSpaceDN w:val="0"/>
        <w:spacing w:after="0"/>
        <w:rPr>
          <w:rFonts w:cstheme="minorHAnsi"/>
          <w:b/>
          <w:sz w:val="20"/>
          <w:szCs w:val="20"/>
        </w:rPr>
      </w:pPr>
    </w:p>
    <w:p w14:paraId="56298069" w14:textId="155C66FC" w:rsidR="008B70CE" w:rsidRPr="004C5BA5" w:rsidRDefault="008B70CE" w:rsidP="008B70CE">
      <w:pPr>
        <w:spacing w:after="120" w:line="240" w:lineRule="atLeast"/>
        <w:ind w:left="567"/>
        <w:jc w:val="right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026F271A">
        <w:rPr>
          <w:rFonts w:eastAsiaTheme="minorEastAsia"/>
          <w:b/>
          <w:bCs/>
          <w:color w:val="000000" w:themeColor="text1"/>
          <w:sz w:val="20"/>
          <w:szCs w:val="20"/>
        </w:rPr>
        <w:t xml:space="preserve">Załącznik nr </w:t>
      </w:r>
      <w:r w:rsidR="000F2C8E">
        <w:rPr>
          <w:rFonts w:eastAsiaTheme="minorEastAsia"/>
          <w:b/>
          <w:bCs/>
          <w:color w:val="000000" w:themeColor="text1"/>
          <w:sz w:val="20"/>
          <w:szCs w:val="20"/>
        </w:rPr>
        <w:t>4</w:t>
      </w:r>
      <w:r w:rsidRPr="026F271A">
        <w:rPr>
          <w:rFonts w:eastAsiaTheme="minorEastAsia"/>
          <w:b/>
          <w:bCs/>
          <w:color w:val="000000" w:themeColor="text1"/>
          <w:sz w:val="20"/>
          <w:szCs w:val="20"/>
        </w:rPr>
        <w:t xml:space="preserve"> do Zapytania ofertowego</w:t>
      </w:r>
    </w:p>
    <w:p w14:paraId="11301370" w14:textId="77777777" w:rsidR="008B70CE" w:rsidRPr="004C5BA5" w:rsidRDefault="008B70CE" w:rsidP="008B70CE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7C667A9D" w14:textId="77777777" w:rsidR="008B70CE" w:rsidRPr="004C5BA5" w:rsidRDefault="008B70CE" w:rsidP="008B70CE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14:paraId="027ACB74" w14:textId="77777777" w:rsidR="008B70CE" w:rsidRPr="004D3E9E" w:rsidRDefault="008B70CE" w:rsidP="008B70CE">
      <w:pPr>
        <w:spacing w:after="120"/>
        <w:ind w:left="567"/>
        <w:jc w:val="center"/>
        <w:rPr>
          <w:rFonts w:eastAsiaTheme="minorEastAsia" w:cstheme="minorHAnsi"/>
          <w:color w:val="000000" w:themeColor="text1"/>
          <w:sz w:val="20"/>
          <w:szCs w:val="20"/>
        </w:rPr>
      </w:pPr>
      <w:r w:rsidRPr="004D3E9E">
        <w:rPr>
          <w:rFonts w:eastAsiaTheme="minorEastAsia" w:cstheme="minorHAnsi"/>
          <w:b/>
          <w:color w:val="000000" w:themeColor="text1"/>
          <w:sz w:val="20"/>
          <w:szCs w:val="20"/>
        </w:rPr>
        <w:t>OŚWIADCZENIE</w:t>
      </w:r>
    </w:p>
    <w:p w14:paraId="3BDBE2B4" w14:textId="77777777" w:rsidR="008B70CE" w:rsidRPr="004D3E9E" w:rsidRDefault="008B70CE" w:rsidP="008B70CE">
      <w:pPr>
        <w:tabs>
          <w:tab w:val="left" w:pos="851"/>
        </w:tabs>
        <w:spacing w:after="120"/>
        <w:ind w:left="567" w:firstLine="360"/>
        <w:jc w:val="center"/>
        <w:rPr>
          <w:rFonts w:eastAsiaTheme="minorEastAsia" w:cstheme="minorHAnsi"/>
          <w:b/>
          <w:color w:val="000000" w:themeColor="text1"/>
          <w:sz w:val="20"/>
          <w:szCs w:val="20"/>
        </w:rPr>
      </w:pPr>
      <w:r w:rsidRPr="004D3E9E">
        <w:rPr>
          <w:rFonts w:eastAsiaTheme="minorEastAsia" w:cstheme="minorHAnsi"/>
          <w:b/>
          <w:color w:val="000000" w:themeColor="text1"/>
          <w:sz w:val="20"/>
          <w:szCs w:val="20"/>
        </w:rPr>
        <w:t>O SPEŁNIANIU WARUNKÓW UDZIAŁU W POSTĘPOWANIU</w:t>
      </w:r>
    </w:p>
    <w:p w14:paraId="7D94EAC2" w14:textId="77777777" w:rsidR="008B70CE" w:rsidRPr="004D3E9E" w:rsidRDefault="008B70CE" w:rsidP="008B70CE">
      <w:pPr>
        <w:spacing w:after="120"/>
        <w:ind w:left="567" w:firstLine="284"/>
        <w:jc w:val="both"/>
        <w:rPr>
          <w:rFonts w:eastAsiaTheme="minorEastAsia" w:cstheme="minorHAnsi"/>
          <w:b/>
          <w:color w:val="000000" w:themeColor="text1"/>
          <w:sz w:val="20"/>
          <w:szCs w:val="20"/>
        </w:rPr>
      </w:pPr>
      <w:r w:rsidRPr="004D3E9E">
        <w:rPr>
          <w:rFonts w:eastAsiaTheme="minorEastAsia" w:cstheme="minorHAnsi"/>
          <w:b/>
          <w:color w:val="000000" w:themeColor="text1"/>
          <w:sz w:val="20"/>
          <w:szCs w:val="20"/>
        </w:rPr>
        <w:t xml:space="preserve">     </w:t>
      </w:r>
    </w:p>
    <w:p w14:paraId="54FEFD60" w14:textId="368E2758" w:rsidR="008B70CE" w:rsidRPr="004D3E9E" w:rsidRDefault="008B70CE" w:rsidP="008B70CE">
      <w:pPr>
        <w:spacing w:after="0"/>
        <w:jc w:val="both"/>
        <w:rPr>
          <w:rFonts w:eastAsiaTheme="minorEastAsia" w:cstheme="minorHAnsi"/>
          <w:b/>
          <w:bCs/>
          <w:sz w:val="20"/>
          <w:szCs w:val="20"/>
          <w:lang w:val="de-DE"/>
        </w:rPr>
      </w:pPr>
      <w:r w:rsidRPr="004D3E9E">
        <w:rPr>
          <w:rFonts w:eastAsiaTheme="minorEastAsia" w:cstheme="minorHAnsi"/>
          <w:sz w:val="20"/>
          <w:szCs w:val="20"/>
          <w:lang w:val="de-DE"/>
        </w:rPr>
        <w:t xml:space="preserve">W </w:t>
      </w:r>
      <w:proofErr w:type="spellStart"/>
      <w:r w:rsidRPr="004D3E9E">
        <w:rPr>
          <w:rFonts w:eastAsiaTheme="minorEastAsia" w:cstheme="minorHAnsi"/>
          <w:sz w:val="20"/>
          <w:szCs w:val="20"/>
          <w:lang w:val="de-DE"/>
        </w:rPr>
        <w:t>nawiązaniu</w:t>
      </w:r>
      <w:proofErr w:type="spellEnd"/>
      <w:r w:rsidRPr="004D3E9E">
        <w:rPr>
          <w:rFonts w:eastAsiaTheme="minorEastAsia" w:cstheme="minorHAnsi"/>
          <w:sz w:val="20"/>
          <w:szCs w:val="20"/>
          <w:lang w:val="de-DE"/>
        </w:rPr>
        <w:t xml:space="preserve"> do </w:t>
      </w:r>
      <w:proofErr w:type="spellStart"/>
      <w:r w:rsidRPr="004D3E9E">
        <w:rPr>
          <w:rFonts w:eastAsiaTheme="minorEastAsia" w:cstheme="minorHAnsi"/>
          <w:sz w:val="20"/>
          <w:szCs w:val="20"/>
          <w:lang w:val="de-DE"/>
        </w:rPr>
        <w:t>zapytania</w:t>
      </w:r>
      <w:proofErr w:type="spellEnd"/>
      <w:r w:rsidRPr="004D3E9E">
        <w:rPr>
          <w:rFonts w:eastAsiaTheme="minorEastAsia" w:cstheme="minorHAnsi"/>
          <w:sz w:val="20"/>
          <w:szCs w:val="20"/>
          <w:lang w:val="de-DE"/>
        </w:rPr>
        <w:t xml:space="preserve"> </w:t>
      </w:r>
      <w:proofErr w:type="spellStart"/>
      <w:r w:rsidRPr="004D3E9E">
        <w:rPr>
          <w:rFonts w:eastAsiaTheme="minorEastAsia" w:cstheme="minorHAnsi"/>
          <w:sz w:val="20"/>
          <w:szCs w:val="20"/>
          <w:lang w:val="de-DE"/>
        </w:rPr>
        <w:t>ofertowego</w:t>
      </w:r>
      <w:proofErr w:type="spellEnd"/>
      <w:r w:rsidRPr="004D3E9E">
        <w:rPr>
          <w:rFonts w:eastAsiaTheme="minorEastAsia" w:cstheme="minorHAnsi"/>
          <w:sz w:val="20"/>
          <w:szCs w:val="20"/>
          <w:lang w:val="de-DE"/>
        </w:rPr>
        <w:t xml:space="preserve"> </w:t>
      </w:r>
      <w:r w:rsidR="00257787" w:rsidRPr="004D3E9E">
        <w:rPr>
          <w:rFonts w:cstheme="minorHAnsi"/>
          <w:color w:val="000000" w:themeColor="text1"/>
          <w:sz w:val="20"/>
          <w:szCs w:val="20"/>
        </w:rPr>
        <w:t xml:space="preserve">na </w:t>
      </w:r>
      <w:r w:rsidR="009A5B6B" w:rsidRPr="00A77933">
        <w:rPr>
          <w:b/>
          <w:sz w:val="20"/>
          <w:szCs w:val="20"/>
        </w:rPr>
        <w:t xml:space="preserve">nabycie maszyny do druku </w:t>
      </w:r>
      <w:proofErr w:type="spellStart"/>
      <w:r w:rsidR="009A5B6B" w:rsidRPr="00A77933">
        <w:rPr>
          <w:b/>
          <w:sz w:val="20"/>
          <w:szCs w:val="20"/>
        </w:rPr>
        <w:t>fleksograficznego</w:t>
      </w:r>
      <w:proofErr w:type="spellEnd"/>
      <w:r w:rsidR="009A5B6B" w:rsidRPr="004D3E9E">
        <w:rPr>
          <w:rFonts w:cstheme="minorHAnsi"/>
          <w:sz w:val="20"/>
          <w:szCs w:val="20"/>
        </w:rPr>
        <w:t xml:space="preserve"> </w:t>
      </w:r>
      <w:r w:rsidR="00257787" w:rsidRPr="004D3E9E">
        <w:rPr>
          <w:rFonts w:cstheme="minorHAnsi"/>
          <w:sz w:val="20"/>
          <w:szCs w:val="20"/>
        </w:rPr>
        <w:t xml:space="preserve">na potrzeby firmy Drukarnia "Franczak" Spółka z ograniczoną odpowiedzialnością </w:t>
      </w:r>
      <w:r w:rsidR="00257787" w:rsidRPr="004D3E9E">
        <w:rPr>
          <w:rFonts w:cstheme="minorHAnsi"/>
          <w:sz w:val="20"/>
          <w:szCs w:val="20"/>
          <w:lang w:bidi="hi-IN"/>
        </w:rPr>
        <w:t xml:space="preserve">do realizacji projektu pt. </w:t>
      </w:r>
      <w:r w:rsidR="00257787" w:rsidRPr="004D3E9E">
        <w:rPr>
          <w:rFonts w:cstheme="minorHAnsi"/>
          <w:color w:val="000000" w:themeColor="text1"/>
          <w:sz w:val="20"/>
          <w:szCs w:val="20"/>
        </w:rPr>
        <w:t>„</w:t>
      </w:r>
      <w:r w:rsidR="00257787" w:rsidRPr="004D3E9E">
        <w:rPr>
          <w:rFonts w:cstheme="minorHAnsi"/>
          <w:i/>
          <w:color w:val="000000"/>
          <w:sz w:val="20"/>
          <w:szCs w:val="20"/>
          <w:lang w:bidi="hi-IN"/>
        </w:rPr>
        <w:t>Wdrożenie na rynek udoskonalonych etykiet powlekanych lakierem nawierzchniowym opartym na surowcach odnawialnych.”</w:t>
      </w:r>
      <w:r w:rsidR="00257787" w:rsidRPr="004D3E9E">
        <w:rPr>
          <w:rFonts w:cstheme="minorHAnsi"/>
          <w:sz w:val="20"/>
          <w:szCs w:val="20"/>
          <w:lang w:bidi="hi-IN"/>
        </w:rPr>
        <w:t xml:space="preserve"> realizowanego w ramach Programu Fundusze Europejskie dla Nowoczesnej Gospodarki, priorytet Wsparcie dla przedsiębiorstw, działanie Ścieżka Smart </w:t>
      </w:r>
      <w:r w:rsidRPr="004D3E9E">
        <w:rPr>
          <w:rFonts w:eastAsiaTheme="minorEastAsia" w:cstheme="minorHAnsi"/>
          <w:color w:val="000000" w:themeColor="text1"/>
          <w:sz w:val="20"/>
          <w:szCs w:val="20"/>
        </w:rPr>
        <w:t>oświadczam,</w:t>
      </w:r>
      <w:r w:rsidRPr="004D3E9E">
        <w:rPr>
          <w:rFonts w:eastAsiaTheme="minorEastAsia" w:cstheme="minorHAnsi"/>
          <w:sz w:val="20"/>
          <w:szCs w:val="20"/>
          <w:lang w:val="de-DE"/>
        </w:rPr>
        <w:t xml:space="preserve"> </w:t>
      </w:r>
      <w:proofErr w:type="spellStart"/>
      <w:r w:rsidRPr="004D3E9E">
        <w:rPr>
          <w:rFonts w:eastAsiaTheme="minorEastAsia" w:cstheme="minorHAnsi"/>
          <w:sz w:val="20"/>
          <w:szCs w:val="20"/>
          <w:lang w:val="de-DE"/>
        </w:rPr>
        <w:t>że</w:t>
      </w:r>
      <w:proofErr w:type="spellEnd"/>
      <w:r w:rsidRPr="004D3E9E">
        <w:rPr>
          <w:rFonts w:eastAsiaTheme="minorEastAsia" w:cstheme="minorHAnsi"/>
          <w:sz w:val="20"/>
          <w:szCs w:val="20"/>
          <w:lang w:val="de-DE"/>
        </w:rPr>
        <w:t xml:space="preserve"> 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spełniam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/(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spełniamy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 xml:space="preserve">) 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warunki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udziału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 xml:space="preserve"> w 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postępowaniu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 xml:space="preserve"> </w:t>
      </w:r>
      <w:proofErr w:type="spellStart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tj</w:t>
      </w:r>
      <w:proofErr w:type="spellEnd"/>
      <w:r w:rsidRPr="004D3E9E">
        <w:rPr>
          <w:rFonts w:eastAsiaTheme="minorEastAsia" w:cstheme="minorHAnsi"/>
          <w:b/>
          <w:bCs/>
          <w:sz w:val="20"/>
          <w:szCs w:val="20"/>
          <w:lang w:val="de-DE"/>
        </w:rPr>
        <w:t>.</w:t>
      </w:r>
    </w:p>
    <w:p w14:paraId="4D5610BA" w14:textId="41FAAFD8" w:rsidR="004D3E9E" w:rsidRPr="00591860" w:rsidRDefault="008B70CE" w:rsidP="00591860">
      <w:pPr>
        <w:pStyle w:val="Tekstpodstawowywcity2"/>
        <w:spacing w:after="0" w:line="240" w:lineRule="atLeast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91860">
        <w:rPr>
          <w:rFonts w:asciiTheme="minorHAnsi" w:eastAsiaTheme="minorEastAsia" w:hAnsiTheme="minorHAnsi" w:cstheme="minorHAnsi"/>
          <w:color w:val="333333"/>
          <w:sz w:val="20"/>
          <w:szCs w:val="20"/>
        </w:rPr>
        <w:t xml:space="preserve">wykonałem/wykonaliśmy należycie, w okresie ostatnich 3 lat przed upływem terminu składania ofert, a jeżeli okres prowadzenia działalności jest krótszy – w tym okresie, </w:t>
      </w:r>
      <w:r w:rsidRPr="00591860">
        <w:rPr>
          <w:rFonts w:asciiTheme="minorHAnsi" w:eastAsiaTheme="minorEastAsia" w:hAnsiTheme="minorHAnsi" w:cstheme="minorHAnsi"/>
          <w:b/>
          <w:bCs/>
          <w:color w:val="333333"/>
          <w:sz w:val="20"/>
          <w:szCs w:val="20"/>
        </w:rPr>
        <w:t xml:space="preserve">co najmniej </w:t>
      </w:r>
      <w:r w:rsidR="004D3E9E" w:rsidRPr="00591860">
        <w:rPr>
          <w:rFonts w:asciiTheme="minorHAnsi" w:eastAsiaTheme="minorEastAsia" w:hAnsiTheme="minorHAnsi" w:cstheme="minorHAnsi"/>
          <w:b/>
          <w:bCs/>
          <w:color w:val="333333"/>
          <w:sz w:val="20"/>
          <w:szCs w:val="20"/>
        </w:rPr>
        <w:t xml:space="preserve">2 dostawy </w:t>
      </w:r>
      <w:r w:rsidR="004D3E9E" w:rsidRPr="00591860">
        <w:rPr>
          <w:rFonts w:asciiTheme="minorHAnsi" w:hAnsiTheme="minorHAnsi" w:cstheme="minorHAnsi"/>
          <w:b/>
          <w:sz w:val="20"/>
          <w:szCs w:val="20"/>
        </w:rPr>
        <w:t xml:space="preserve">maszyn do druku </w:t>
      </w:r>
      <w:proofErr w:type="spellStart"/>
      <w:r w:rsidR="004D3E9E" w:rsidRPr="00591860">
        <w:rPr>
          <w:rFonts w:asciiTheme="minorHAnsi" w:hAnsiTheme="minorHAnsi" w:cstheme="minorHAnsi"/>
          <w:b/>
          <w:sz w:val="20"/>
          <w:szCs w:val="20"/>
        </w:rPr>
        <w:t>fleksograficznego</w:t>
      </w:r>
      <w:proofErr w:type="spellEnd"/>
      <w:r w:rsidR="004D3E9E" w:rsidRPr="00591860">
        <w:rPr>
          <w:rFonts w:asciiTheme="minorHAnsi" w:hAnsiTheme="minorHAnsi" w:cstheme="minorHAnsi"/>
          <w:sz w:val="20"/>
          <w:szCs w:val="20"/>
        </w:rPr>
        <w:t xml:space="preserve"> o wartości </w:t>
      </w:r>
      <w:r w:rsidR="00DB1614">
        <w:rPr>
          <w:rFonts w:asciiTheme="minorHAnsi" w:hAnsiTheme="minorHAnsi" w:cstheme="minorHAnsi"/>
          <w:sz w:val="20"/>
          <w:szCs w:val="20"/>
        </w:rPr>
        <w:t>powyżej</w:t>
      </w:r>
      <w:r w:rsidR="004D3E9E" w:rsidRPr="00591860">
        <w:rPr>
          <w:rFonts w:asciiTheme="minorHAnsi" w:hAnsiTheme="minorHAnsi" w:cstheme="minorHAnsi"/>
          <w:sz w:val="20"/>
          <w:szCs w:val="20"/>
        </w:rPr>
        <w:t xml:space="preserve"> </w:t>
      </w:r>
      <w:r w:rsidR="005E5B38">
        <w:rPr>
          <w:rFonts w:asciiTheme="minorHAnsi" w:hAnsiTheme="minorHAnsi" w:cstheme="minorHAnsi"/>
          <w:sz w:val="20"/>
          <w:szCs w:val="20"/>
        </w:rPr>
        <w:t>8</w:t>
      </w:r>
      <w:r w:rsidR="004D3E9E" w:rsidRPr="00591860">
        <w:rPr>
          <w:rFonts w:asciiTheme="minorHAnsi" w:hAnsiTheme="minorHAnsi" w:cstheme="minorHAnsi"/>
          <w:sz w:val="20"/>
          <w:szCs w:val="20"/>
        </w:rPr>
        <w:t xml:space="preserve">00 000 euro </w:t>
      </w:r>
      <w:r w:rsidR="000128F0">
        <w:rPr>
          <w:rFonts w:asciiTheme="minorHAnsi" w:hAnsiTheme="minorHAnsi" w:cstheme="minorHAnsi"/>
          <w:sz w:val="20"/>
          <w:szCs w:val="20"/>
        </w:rPr>
        <w:t>brutto.</w:t>
      </w:r>
    </w:p>
    <w:p w14:paraId="40A79B7F" w14:textId="79CC7BD8" w:rsidR="008B70CE" w:rsidRPr="00591860" w:rsidRDefault="008B70CE" w:rsidP="00680367">
      <w:pPr>
        <w:pStyle w:val="Akapitzlist"/>
        <w:numPr>
          <w:ilvl w:val="0"/>
          <w:numId w:val="33"/>
        </w:numPr>
        <w:jc w:val="both"/>
        <w:rPr>
          <w:rFonts w:asciiTheme="minorHAnsi" w:eastAsiaTheme="minorEastAsia" w:hAnsiTheme="minorHAnsi" w:cstheme="minorHAnsi"/>
          <w:b/>
          <w:bCs/>
          <w:color w:val="333333"/>
          <w:sz w:val="20"/>
          <w:szCs w:val="20"/>
        </w:rPr>
      </w:pPr>
      <w:r w:rsidRPr="00591860">
        <w:rPr>
          <w:rFonts w:asciiTheme="minorHAnsi" w:eastAsiaTheme="minorEastAsia" w:hAnsiTheme="minorHAnsi" w:cstheme="minorHAnsi"/>
          <w:color w:val="333333"/>
          <w:sz w:val="20"/>
          <w:szCs w:val="20"/>
        </w:rPr>
        <w:t xml:space="preserve">Poniżej przedstawiam wykaz dostaw </w:t>
      </w:r>
      <w:r w:rsidRPr="00591860">
        <w:rPr>
          <w:rFonts w:asciiTheme="minorHAnsi" w:eastAsiaTheme="minorEastAsia" w:hAnsiTheme="minorHAnsi" w:cstheme="minorHAnsi"/>
          <w:color w:val="333333"/>
          <w:sz w:val="20"/>
          <w:szCs w:val="20"/>
          <w:u w:val="single"/>
        </w:rPr>
        <w:t>wraz z podaniem, przedmiotu, dat wykonania i podmiotów, na rzecz których dostawy zostały wykonane, oraz załączeniem dowodów określających czy te dostawy zostały wykonane należycie, przy czym dowodami, o których mowa, są referencje bądź inne dokumenty wystawione przez podmiot, na rzecz którego usługi były wykonywane.</w:t>
      </w:r>
      <w:r w:rsidRPr="00591860">
        <w:rPr>
          <w:rFonts w:asciiTheme="minorHAnsi" w:eastAsiaTheme="minorEastAsia" w:hAnsiTheme="minorHAnsi" w:cstheme="minorHAnsi"/>
          <w:color w:val="FF0000"/>
          <w:sz w:val="20"/>
          <w:szCs w:val="20"/>
        </w:rPr>
        <w:t xml:space="preserve"> </w:t>
      </w:r>
    </w:p>
    <w:p w14:paraId="790523EF" w14:textId="77777777" w:rsidR="008B70CE" w:rsidRPr="00591860" w:rsidRDefault="008B70CE" w:rsidP="008B70CE">
      <w:pPr>
        <w:spacing w:after="120"/>
        <w:ind w:left="567"/>
        <w:jc w:val="both"/>
        <w:rPr>
          <w:rFonts w:eastAsiaTheme="minorEastAsia" w:cstheme="minorHAnsi"/>
          <w:color w:val="FF0000"/>
          <w:sz w:val="20"/>
          <w:szCs w:val="20"/>
        </w:rPr>
      </w:pPr>
      <w:r w:rsidRPr="00591860">
        <w:rPr>
          <w:rFonts w:eastAsiaTheme="minorEastAsia" w:cstheme="minorHAnsi"/>
          <w:color w:val="FF0000"/>
          <w:sz w:val="20"/>
          <w:szCs w:val="20"/>
        </w:rPr>
        <w:t xml:space="preserve"> </w:t>
      </w:r>
    </w:p>
    <w:p w14:paraId="55408EFE" w14:textId="77777777" w:rsidR="008B70CE" w:rsidRPr="00591860" w:rsidRDefault="008B70CE" w:rsidP="008B70CE">
      <w:pPr>
        <w:spacing w:after="120"/>
        <w:ind w:left="567"/>
        <w:jc w:val="center"/>
        <w:rPr>
          <w:rFonts w:eastAsiaTheme="minorEastAsia" w:cstheme="minorHAnsi"/>
          <w:b/>
          <w:bCs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</w:t>
      </w:r>
      <w:r w:rsidRPr="00591860">
        <w:rPr>
          <w:rFonts w:eastAsiaTheme="minorEastAsia" w:cstheme="minorHAnsi"/>
          <w:b/>
          <w:bCs/>
          <w:color w:val="000000" w:themeColor="text1"/>
          <w:sz w:val="20"/>
          <w:szCs w:val="20"/>
        </w:rPr>
        <w:t>WYKAZ DOSTAW</w:t>
      </w:r>
    </w:p>
    <w:p w14:paraId="28BA9A30" w14:textId="77777777" w:rsidR="008B70CE" w:rsidRPr="00591860" w:rsidRDefault="008B70CE" w:rsidP="008B70CE">
      <w:pPr>
        <w:spacing w:after="120"/>
        <w:jc w:val="both"/>
        <w:rPr>
          <w:rFonts w:eastAsiaTheme="minorEastAsia" w:cstheme="minorHAnsi"/>
          <w:sz w:val="20"/>
          <w:szCs w:val="20"/>
          <w:lang w:val="pl"/>
        </w:rPr>
      </w:pPr>
      <w:r w:rsidRPr="00591860">
        <w:rPr>
          <w:rFonts w:eastAsiaTheme="minorEastAsia" w:cstheme="minorHAnsi"/>
          <w:sz w:val="20"/>
          <w:szCs w:val="20"/>
          <w:lang w:val="pl"/>
        </w:rPr>
        <w:t xml:space="preserve">         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265"/>
        <w:gridCol w:w="2370"/>
        <w:gridCol w:w="2370"/>
        <w:gridCol w:w="2055"/>
      </w:tblGrid>
      <w:tr w:rsidR="008B70CE" w:rsidRPr="00591860" w14:paraId="63D2CF4B" w14:textId="77777777" w:rsidTr="00EB581A">
        <w:trPr>
          <w:trHeight w:val="885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9B9FD34" w14:textId="3E25FC5F" w:rsidR="008B70CE" w:rsidRPr="00591860" w:rsidRDefault="008B70CE" w:rsidP="00EB581A">
            <w:pPr>
              <w:spacing w:after="0"/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  <w:t xml:space="preserve">Nazwa podmiotu na rzecz którego </w:t>
            </w:r>
            <w:r w:rsidRPr="00591860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dostawy</w:t>
            </w:r>
            <w:r w:rsidRPr="00591860"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  <w:t xml:space="preserve"> zostały wykonane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F337E99" w14:textId="77777777" w:rsidR="008B70CE" w:rsidRPr="00591860" w:rsidRDefault="008B70CE" w:rsidP="00EB581A">
            <w:pPr>
              <w:spacing w:after="0"/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Charakterystyka zamówienia / przedmiot umowy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A0207D1" w14:textId="3DC2358F" w:rsidR="008B70CE" w:rsidRDefault="00DB1614" w:rsidP="00EB581A">
            <w:pPr>
              <w:jc w:val="center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DB1614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Wartość powyżej </w:t>
            </w:r>
            <w:r w:rsidR="00964ECF">
              <w:rPr>
                <w:rFonts w:eastAsiaTheme="minorEastAsia" w:cstheme="minorHAnsi"/>
                <w:b/>
                <w:bCs/>
                <w:sz w:val="20"/>
                <w:szCs w:val="20"/>
              </w:rPr>
              <w:t>8</w:t>
            </w:r>
            <w:r w:rsidRPr="00DB1614">
              <w:rPr>
                <w:rFonts w:eastAsiaTheme="minorEastAsia" w:cstheme="minorHAnsi"/>
                <w:b/>
                <w:bCs/>
                <w:sz w:val="20"/>
                <w:szCs w:val="20"/>
              </w:rPr>
              <w:t>00 000 euro</w:t>
            </w:r>
            <w:r w:rsidR="000128F0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 brutto</w:t>
            </w:r>
          </w:p>
          <w:p w14:paraId="458C6ABB" w14:textId="2A35DB3C" w:rsidR="00DB1614" w:rsidRPr="00DB1614" w:rsidRDefault="00DB1614" w:rsidP="00EB581A">
            <w:pPr>
              <w:jc w:val="center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</w:rPr>
              <w:t>TAK / NIE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6E755C9" w14:textId="77777777" w:rsidR="008B70CE" w:rsidRPr="00591860" w:rsidRDefault="008B70CE" w:rsidP="00EB581A">
            <w:pPr>
              <w:jc w:val="center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Data wykonania </w:t>
            </w:r>
          </w:p>
        </w:tc>
      </w:tr>
      <w:tr w:rsidR="008B70CE" w:rsidRPr="00591860" w14:paraId="2EC53BBE" w14:textId="77777777" w:rsidTr="00EB581A">
        <w:trPr>
          <w:trHeight w:val="93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6750D5" w14:textId="77777777" w:rsidR="008B70CE" w:rsidRPr="00591860" w:rsidRDefault="008B70CE" w:rsidP="00EB581A">
            <w:pPr>
              <w:spacing w:after="0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94B405" w14:textId="77777777" w:rsidR="008B70CE" w:rsidRPr="00591860" w:rsidRDefault="008B70CE" w:rsidP="00EB581A">
            <w:pPr>
              <w:spacing w:after="0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CB304F" w14:textId="77777777" w:rsidR="008B70CE" w:rsidRPr="00591860" w:rsidRDefault="008B70CE" w:rsidP="00EB581A">
            <w:pPr>
              <w:jc w:val="both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809105B" w14:textId="77777777" w:rsidR="008B70CE" w:rsidRPr="00591860" w:rsidRDefault="008B70CE" w:rsidP="00EB581A">
            <w:pPr>
              <w:jc w:val="both"/>
              <w:rPr>
                <w:rFonts w:eastAsiaTheme="minorEastAsia" w:cstheme="minorHAnsi"/>
                <w:sz w:val="20"/>
                <w:szCs w:val="20"/>
              </w:rPr>
            </w:pPr>
          </w:p>
        </w:tc>
      </w:tr>
      <w:tr w:rsidR="008B70CE" w:rsidRPr="00591860" w14:paraId="755A143A" w14:textId="77777777" w:rsidTr="00EB581A">
        <w:trPr>
          <w:trHeight w:val="900"/>
        </w:trPr>
        <w:tc>
          <w:tcPr>
            <w:tcW w:w="2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91A2D7" w14:textId="77777777" w:rsidR="008B70CE" w:rsidRPr="00591860" w:rsidRDefault="008B70CE" w:rsidP="00EB581A">
            <w:pPr>
              <w:spacing w:after="0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121027F" w14:textId="77777777" w:rsidR="008B70CE" w:rsidRPr="00591860" w:rsidRDefault="008B70CE" w:rsidP="00EB581A">
            <w:pPr>
              <w:spacing w:after="0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591860">
              <w:rPr>
                <w:rFonts w:eastAsiaTheme="minorEastAs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69ADA9" w14:textId="77777777" w:rsidR="008B70CE" w:rsidRPr="00591860" w:rsidRDefault="008B70CE" w:rsidP="00EB581A">
            <w:pPr>
              <w:jc w:val="both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37F90B" w14:textId="77777777" w:rsidR="008B70CE" w:rsidRPr="00591860" w:rsidRDefault="008B70CE" w:rsidP="00EB581A">
            <w:pPr>
              <w:jc w:val="both"/>
              <w:rPr>
                <w:rFonts w:eastAsiaTheme="minorEastAsia" w:cstheme="minorHAnsi"/>
                <w:sz w:val="20"/>
                <w:szCs w:val="20"/>
              </w:rPr>
            </w:pPr>
          </w:p>
        </w:tc>
      </w:tr>
    </w:tbl>
    <w:p w14:paraId="1BC6F13B" w14:textId="77777777" w:rsidR="008B70CE" w:rsidRPr="00591860" w:rsidRDefault="008B70CE" w:rsidP="008B70CE">
      <w:pPr>
        <w:spacing w:after="0"/>
        <w:jc w:val="both"/>
        <w:rPr>
          <w:rFonts w:eastAsiaTheme="minorEastAsia" w:cstheme="minorHAnsi"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</w:t>
      </w:r>
    </w:p>
    <w:p w14:paraId="3A211729" w14:textId="77777777" w:rsidR="008B70CE" w:rsidRPr="00591860" w:rsidRDefault="008B70CE" w:rsidP="008B70CE">
      <w:pPr>
        <w:spacing w:after="0"/>
        <w:jc w:val="both"/>
        <w:rPr>
          <w:rFonts w:eastAsiaTheme="minorEastAsia" w:cstheme="minorHAnsi"/>
          <w:b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b/>
          <w:bCs/>
          <w:color w:val="000000" w:themeColor="text1"/>
          <w:sz w:val="20"/>
          <w:szCs w:val="20"/>
        </w:rPr>
        <w:t xml:space="preserve">UWAGA: </w:t>
      </w: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Do wykazu należy </w:t>
      </w:r>
      <w:r w:rsidRPr="00591860">
        <w:rPr>
          <w:rFonts w:eastAsiaTheme="minorEastAsia" w:cstheme="minorHAnsi"/>
          <w:b/>
          <w:bCs/>
          <w:color w:val="000000" w:themeColor="text1"/>
          <w:sz w:val="20"/>
          <w:szCs w:val="20"/>
          <w:u w:val="single"/>
        </w:rPr>
        <w:t>załączyć dowody</w:t>
      </w: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dotyczące należytego wykonania dostaw.</w:t>
      </w:r>
    </w:p>
    <w:p w14:paraId="2282589D" w14:textId="77777777" w:rsidR="008B70CE" w:rsidRPr="00591860" w:rsidRDefault="008B70CE" w:rsidP="008B70CE">
      <w:pPr>
        <w:spacing w:before="120" w:after="120"/>
        <w:jc w:val="both"/>
        <w:rPr>
          <w:rFonts w:eastAsiaTheme="minorEastAsia" w:cstheme="minorHAnsi"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</w:t>
      </w:r>
    </w:p>
    <w:p w14:paraId="7D8E34E8" w14:textId="77777777" w:rsidR="008B70CE" w:rsidRPr="00591860" w:rsidRDefault="008B70CE" w:rsidP="008B70CE">
      <w:pPr>
        <w:spacing w:after="0"/>
        <w:ind w:left="284" w:hanging="284"/>
        <w:jc w:val="both"/>
        <w:rPr>
          <w:rFonts w:eastAsiaTheme="minorEastAsia" w:cstheme="minorHAnsi"/>
          <w:i/>
          <w:sz w:val="20"/>
          <w:szCs w:val="20"/>
        </w:rPr>
      </w:pPr>
      <w:r w:rsidRPr="00591860">
        <w:rPr>
          <w:rFonts w:eastAsiaTheme="minorEastAsia" w:cstheme="minorHAnsi"/>
          <w:sz w:val="20"/>
          <w:szCs w:val="20"/>
        </w:rPr>
        <w:t xml:space="preserve">         </w:t>
      </w:r>
      <w:r w:rsidRPr="00591860">
        <w:rPr>
          <w:rFonts w:eastAsiaTheme="minorEastAsia" w:cstheme="minorHAnsi"/>
          <w:i/>
          <w:sz w:val="20"/>
          <w:szCs w:val="20"/>
        </w:rPr>
        <w:t xml:space="preserve">        </w:t>
      </w:r>
    </w:p>
    <w:p w14:paraId="5390991F" w14:textId="77777777" w:rsidR="008B70CE" w:rsidRPr="00591860" w:rsidRDefault="008B70CE" w:rsidP="008B70CE">
      <w:pPr>
        <w:spacing w:after="120"/>
        <w:jc w:val="both"/>
        <w:rPr>
          <w:rFonts w:eastAsiaTheme="minorEastAsia" w:cstheme="minorHAnsi"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</w:t>
      </w:r>
    </w:p>
    <w:p w14:paraId="6D4F2961" w14:textId="77777777" w:rsidR="008B70CE" w:rsidRPr="00591860" w:rsidRDefault="008B70CE" w:rsidP="008B70CE">
      <w:pPr>
        <w:spacing w:after="120"/>
        <w:ind w:left="567"/>
        <w:jc w:val="both"/>
        <w:rPr>
          <w:rFonts w:eastAsiaTheme="minorEastAsia" w:cstheme="minorHAnsi"/>
          <w:color w:val="000000" w:themeColor="text1"/>
          <w:sz w:val="20"/>
          <w:szCs w:val="20"/>
        </w:rPr>
      </w:pPr>
    </w:p>
    <w:p w14:paraId="10F35664" w14:textId="77777777" w:rsidR="008B70CE" w:rsidRPr="00591860" w:rsidRDefault="008B70CE" w:rsidP="008B70CE">
      <w:pPr>
        <w:spacing w:after="120"/>
        <w:jc w:val="both"/>
        <w:rPr>
          <w:rFonts w:eastAsiaTheme="minorEastAsia" w:cstheme="minorHAnsi"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>...........................................</w:t>
      </w:r>
      <w:r w:rsidRPr="00591860">
        <w:rPr>
          <w:rFonts w:cstheme="minorHAnsi"/>
        </w:rPr>
        <w:tab/>
      </w:r>
      <w:r w:rsidRPr="00591860">
        <w:rPr>
          <w:rFonts w:cstheme="minorHAnsi"/>
        </w:rPr>
        <w:tab/>
      </w:r>
      <w:r w:rsidRPr="00591860">
        <w:rPr>
          <w:rFonts w:cstheme="minorHAnsi"/>
        </w:rPr>
        <w:tab/>
      </w:r>
      <w:r w:rsidRPr="00591860">
        <w:rPr>
          <w:rFonts w:cstheme="minorHAnsi"/>
        </w:rPr>
        <w:tab/>
      </w:r>
      <w:r w:rsidRPr="00591860">
        <w:rPr>
          <w:rFonts w:cstheme="minorHAnsi"/>
        </w:rPr>
        <w:tab/>
      </w:r>
      <w:r w:rsidRPr="00591860">
        <w:rPr>
          <w:rFonts w:cstheme="minorHAnsi"/>
        </w:rPr>
        <w:tab/>
      </w:r>
      <w:r w:rsidRPr="00591860">
        <w:rPr>
          <w:rFonts w:eastAsiaTheme="minorEastAsia" w:cstheme="minorHAnsi"/>
          <w:color w:val="000000" w:themeColor="text1"/>
          <w:sz w:val="20"/>
          <w:szCs w:val="20"/>
        </w:rPr>
        <w:t>..............................................</w:t>
      </w:r>
    </w:p>
    <w:p w14:paraId="62460062" w14:textId="77777777" w:rsidR="008B70CE" w:rsidRPr="00591860" w:rsidRDefault="008B70CE" w:rsidP="008B70CE">
      <w:pPr>
        <w:spacing w:after="120"/>
        <w:jc w:val="both"/>
        <w:rPr>
          <w:rFonts w:eastAsiaTheme="minorEastAsia" w:cstheme="minorHAnsi"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color w:val="000000" w:themeColor="text1"/>
          <w:sz w:val="20"/>
          <w:szCs w:val="20"/>
        </w:rPr>
        <w:t xml:space="preserve">                                                                               </w:t>
      </w:r>
      <w:r w:rsidRPr="00591860">
        <w:rPr>
          <w:rFonts w:cstheme="minorHAnsi"/>
        </w:rPr>
        <w:tab/>
      </w:r>
    </w:p>
    <w:p w14:paraId="3289A970" w14:textId="77777777" w:rsidR="008B70CE" w:rsidRPr="00591860" w:rsidRDefault="008B70CE" w:rsidP="008B70CE">
      <w:pPr>
        <w:spacing w:after="0"/>
        <w:ind w:left="567"/>
        <w:rPr>
          <w:rFonts w:eastAsiaTheme="minorEastAsia" w:cstheme="minorHAnsi"/>
          <w:i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i/>
          <w:color w:val="000000" w:themeColor="text1"/>
          <w:sz w:val="20"/>
          <w:szCs w:val="20"/>
        </w:rPr>
        <w:t>(miejscowość, data)                                                                                (podpis i/lub pieczęć upoważnionego</w:t>
      </w:r>
    </w:p>
    <w:p w14:paraId="6635EE80" w14:textId="77777777" w:rsidR="008B70CE" w:rsidRPr="008B70CE" w:rsidRDefault="008B70CE" w:rsidP="008B70CE">
      <w:pPr>
        <w:spacing w:after="0"/>
        <w:ind w:left="567"/>
        <w:rPr>
          <w:rFonts w:eastAsiaTheme="minorEastAsia" w:cstheme="minorHAnsi"/>
          <w:i/>
          <w:color w:val="000000" w:themeColor="text1"/>
          <w:sz w:val="20"/>
          <w:szCs w:val="20"/>
        </w:rPr>
      </w:pPr>
      <w:r w:rsidRPr="00591860">
        <w:rPr>
          <w:rFonts w:eastAsiaTheme="minorEastAsia" w:cstheme="minorHAnsi"/>
          <w:i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Przedstawiciela Wykonawcy)</w:t>
      </w:r>
    </w:p>
    <w:p w14:paraId="3E0B82E9" w14:textId="77777777" w:rsidR="008B70CE" w:rsidRPr="008B70CE" w:rsidRDefault="008B70CE" w:rsidP="008B70CE">
      <w:pPr>
        <w:spacing w:after="120"/>
        <w:ind w:left="567"/>
        <w:rPr>
          <w:rFonts w:eastAsiaTheme="minorEastAsia" w:cstheme="minorHAnsi"/>
          <w:b/>
          <w:color w:val="000000" w:themeColor="text1"/>
          <w:sz w:val="20"/>
          <w:szCs w:val="20"/>
        </w:rPr>
      </w:pPr>
    </w:p>
    <w:p w14:paraId="1656851F" w14:textId="34021E01" w:rsidR="00CD3317" w:rsidRPr="00763444" w:rsidRDefault="00CD3317" w:rsidP="00595A5A">
      <w:pPr>
        <w:rPr>
          <w:rFonts w:cstheme="minorHAnsi"/>
          <w:color w:val="000000" w:themeColor="text1"/>
          <w:sz w:val="20"/>
          <w:szCs w:val="20"/>
        </w:rPr>
      </w:pPr>
    </w:p>
    <w:p w14:paraId="1B7BE148" w14:textId="3C37E952" w:rsidR="00CD3317" w:rsidRPr="00763444" w:rsidRDefault="00CD3317" w:rsidP="00295981">
      <w:pPr>
        <w:jc w:val="right"/>
        <w:rPr>
          <w:rFonts w:eastAsia="Times New Roman" w:cstheme="minorHAnsi"/>
          <w:b/>
          <w:sz w:val="20"/>
          <w:szCs w:val="20"/>
        </w:rPr>
      </w:pPr>
      <w:r w:rsidRPr="00763444">
        <w:rPr>
          <w:rFonts w:eastAsia="Times New Roman" w:cstheme="minorHAnsi"/>
          <w:b/>
          <w:sz w:val="20"/>
          <w:szCs w:val="20"/>
        </w:rPr>
        <w:t xml:space="preserve">Załącznik nr </w:t>
      </w:r>
      <w:r w:rsidR="001343B4">
        <w:rPr>
          <w:rFonts w:eastAsia="Times New Roman" w:cstheme="minorHAnsi"/>
          <w:b/>
          <w:sz w:val="20"/>
          <w:szCs w:val="20"/>
        </w:rPr>
        <w:t>5</w:t>
      </w:r>
      <w:r w:rsidRPr="00763444">
        <w:rPr>
          <w:rFonts w:eastAsia="Times New Roman" w:cstheme="minorHAnsi"/>
          <w:b/>
          <w:sz w:val="20"/>
          <w:szCs w:val="20"/>
        </w:rPr>
        <w:t xml:space="preserve"> do Zapytania ofertowego</w:t>
      </w:r>
    </w:p>
    <w:p w14:paraId="7A7E41BF" w14:textId="77777777" w:rsidR="00CD3317" w:rsidRPr="00763444" w:rsidRDefault="00CD3317" w:rsidP="00D77C63">
      <w:pPr>
        <w:spacing w:after="0"/>
        <w:jc w:val="center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PARAMETRY TECHNICZNO-UŻYTKOWE PRZEDMIOTU ZAMÓWIENIA</w:t>
      </w:r>
    </w:p>
    <w:p w14:paraId="58AD3E3C" w14:textId="2BC7C766" w:rsidR="00CD3317" w:rsidRPr="00763444" w:rsidRDefault="00CD3317" w:rsidP="00CD3317">
      <w:pPr>
        <w:jc w:val="center"/>
        <w:rPr>
          <w:rFonts w:cstheme="minorHAnsi"/>
          <w:sz w:val="20"/>
          <w:szCs w:val="20"/>
        </w:rPr>
      </w:pPr>
      <w:bookmarkStart w:id="1" w:name="_Hlk75784082"/>
      <w:r w:rsidRPr="00763444">
        <w:rPr>
          <w:rFonts w:cstheme="minorHAnsi"/>
          <w:sz w:val="20"/>
          <w:szCs w:val="20"/>
        </w:rPr>
        <w:t>(należy potwierdzić spełnienie parametrów technicznych)</w:t>
      </w:r>
    </w:p>
    <w:tbl>
      <w:tblPr>
        <w:tblStyle w:val="Tabela-Siatka"/>
        <w:tblW w:w="955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7"/>
        <w:gridCol w:w="4960"/>
        <w:gridCol w:w="2410"/>
        <w:gridCol w:w="1762"/>
      </w:tblGrid>
      <w:tr w:rsidR="00CD3317" w:rsidRPr="00BD1DD1" w14:paraId="734B67FA" w14:textId="77777777" w:rsidTr="00272AFE">
        <w:trPr>
          <w:trHeight w:val="818"/>
        </w:trPr>
        <w:tc>
          <w:tcPr>
            <w:tcW w:w="5387" w:type="dxa"/>
            <w:gridSpan w:val="2"/>
            <w:vAlign w:val="center"/>
          </w:tcPr>
          <w:bookmarkEnd w:id="1"/>
          <w:p w14:paraId="7D4D93E5" w14:textId="64C798CC" w:rsidR="00CD3317" w:rsidRPr="00763444" w:rsidRDefault="00CD3317" w:rsidP="002400CC">
            <w:pPr>
              <w:pStyle w:val="Akapitzlist1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6344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Wymagane parametry przez Zamawiającego</w:t>
            </w:r>
          </w:p>
        </w:tc>
        <w:tc>
          <w:tcPr>
            <w:tcW w:w="2410" w:type="dxa"/>
            <w:vAlign w:val="center"/>
          </w:tcPr>
          <w:p w14:paraId="242FB0E7" w14:textId="77777777" w:rsidR="00CD3317" w:rsidRPr="00763444" w:rsidRDefault="00CD3317" w:rsidP="002400CC">
            <w:pPr>
              <w:pStyle w:val="Akapitzlist1"/>
              <w:ind w:left="-108" w:right="-108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6344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1762" w:type="dxa"/>
            <w:vAlign w:val="center"/>
          </w:tcPr>
          <w:p w14:paraId="121627AA" w14:textId="77777777" w:rsidR="00CD3317" w:rsidRPr="00763444" w:rsidRDefault="00CD3317" w:rsidP="002400CC">
            <w:pPr>
              <w:pStyle w:val="Akapitzlist1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6344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Uwagi </w:t>
            </w:r>
          </w:p>
          <w:p w14:paraId="54A2595F" w14:textId="2935F6FF" w:rsidR="00AC3C9B" w:rsidRPr="00763444" w:rsidRDefault="00AC3C9B" w:rsidP="002400CC">
            <w:pPr>
              <w:pStyle w:val="Akapitzlist1"/>
              <w:ind w:left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6344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(numer strony i punktu w </w:t>
            </w:r>
            <w:r w:rsidR="0059186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ewentualnej </w:t>
            </w:r>
            <w:r w:rsidRPr="0076344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dodatkowej specyfikacji technicznej)</w:t>
            </w:r>
          </w:p>
        </w:tc>
      </w:tr>
      <w:tr w:rsidR="00272AFE" w:rsidRPr="00BD1DD1" w14:paraId="49C12957" w14:textId="77777777" w:rsidTr="00272AFE">
        <w:trPr>
          <w:trHeight w:val="405"/>
        </w:trPr>
        <w:tc>
          <w:tcPr>
            <w:tcW w:w="427" w:type="dxa"/>
            <w:vAlign w:val="center"/>
          </w:tcPr>
          <w:p w14:paraId="1B0526AC" w14:textId="072265E1" w:rsidR="00272AFE" w:rsidRPr="00763444" w:rsidRDefault="00272AFE" w:rsidP="00272AF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960" w:type="dxa"/>
          </w:tcPr>
          <w:p w14:paraId="53921190" w14:textId="77777777" w:rsidR="008351F9" w:rsidRPr="00C76FD5" w:rsidRDefault="008351F9" w:rsidP="008351F9">
            <w:pPr>
              <w:pStyle w:val="Akapitzlist1"/>
              <w:spacing w:after="120"/>
              <w:ind w:left="0" w:firstLine="360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Minimalne wymagane parametry</w:t>
            </w: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:</w:t>
            </w:r>
          </w:p>
          <w:p w14:paraId="25B8B45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max szerokość podłoża drukowego nie mniejsza niż: 445 mm</w:t>
            </w:r>
          </w:p>
          <w:p w14:paraId="39EACD63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 xml:space="preserve">minimalny rodzaj docisku to </w:t>
            </w:r>
            <w:r w:rsidRPr="00C76FD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Mechaniczny ręczny : sposób dostawiania docisku </w:t>
            </w:r>
            <w:proofErr w:type="spellStart"/>
            <w:r w:rsidRPr="00C76FD5">
              <w:rPr>
                <w:rFonts w:asciiTheme="minorHAnsi" w:hAnsiTheme="minorHAnsi" w:cstheme="minorHAnsi"/>
                <w:bCs/>
                <w:sz w:val="18"/>
                <w:szCs w:val="18"/>
              </w:rPr>
              <w:t>aniloxa</w:t>
            </w:r>
            <w:proofErr w:type="spellEnd"/>
            <w:r w:rsidRPr="00C76FD5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cylindra formowego i cylindra formowego do podłoża drukowego, dodatkowo punktowany docisk automatyczny </w:t>
            </w:r>
            <w:r w:rsidRPr="00C76F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 stanowi kryterium oceny ofert</w:t>
            </w:r>
          </w:p>
          <w:p w14:paraId="7FD624C1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Szerokość markerów / znaczników dla automatycznego pasowania nie więcej niż – szerokość 6 mm</w:t>
            </w:r>
            <w:r w:rsidRPr="00C76F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– stanowi kryterium oceny ofert</w:t>
            </w:r>
          </w:p>
          <w:p w14:paraId="554CFF7E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 xml:space="preserve">automatyzacja zespołów drukujących – minimum 2 serwonapędy na zespół drukujący </w:t>
            </w:r>
            <w:r w:rsidRPr="00C76F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– stanowi kryterium oceny ofert</w:t>
            </w:r>
          </w:p>
          <w:p w14:paraId="05F25686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Maksymalna prędkość maszyny nie mniejsza niż 200 m/min,</w:t>
            </w:r>
          </w:p>
          <w:p w14:paraId="3CEE0CAD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grubość podłoża 15-350 mikronów,</w:t>
            </w:r>
          </w:p>
          <w:p w14:paraId="136912F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10 </w:t>
            </w: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 xml:space="preserve">zespołów drukujących </w:t>
            </w:r>
            <w:proofErr w:type="spellStart"/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flexo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</w:p>
          <w:p w14:paraId="4108E6C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odwijanie: maks. waga nie mniejsza niż:. 340 kg,</w:t>
            </w:r>
          </w:p>
          <w:p w14:paraId="0D89DC07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nawijanie: maks. waga nie mniejsza niż 340 kg,</w:t>
            </w:r>
          </w:p>
          <w:p w14:paraId="7CCA9E7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nawijania odpadów: waga maks. nie mniejsza niż 38 kg,</w:t>
            </w:r>
          </w:p>
          <w:p w14:paraId="042DC4E6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obustronne czyszczenie wstęgi,</w:t>
            </w:r>
          </w:p>
          <w:p w14:paraId="6AE76FAA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 x urządzenie do koronowania moc nie mniejsza niż 3,0 kW, </w:t>
            </w:r>
          </w:p>
          <w:p w14:paraId="4BB3AADE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koronowania obustronnego,</w:t>
            </w:r>
          </w:p>
          <w:p w14:paraId="46AEE5E2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10 x suszenie UV chłodzone powietrzem - minimalna moc suszenia 140 W/cm,</w:t>
            </w:r>
          </w:p>
          <w:p w14:paraId="3EB5E3C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agregat chłodzący dla cylindrów chłodzących,</w:t>
            </w:r>
          </w:p>
          <w:p w14:paraId="62EFE02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agregat chłodzący dla cylindrów chłodzących przygotowany do instalacji na zewnątrz budynku,</w:t>
            </w:r>
          </w:p>
          <w:p w14:paraId="2776D4A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system de / re laminacji,</w:t>
            </w:r>
          </w:p>
          <w:p w14:paraId="14C87252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urządzenie do laminowania UV z wieżą rozwijającą,</w:t>
            </w:r>
          </w:p>
          <w:p w14:paraId="68D665FD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min. </w:t>
            </w:r>
            <w:r w:rsidRPr="00C76FD5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3</w:t>
            </w: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wieże odwijające / nawijające z regulacją napięcia wstęgi w zakresie min 10-150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</w:p>
          <w:p w14:paraId="04138F9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lastRenderedPageBreak/>
              <w:t>jednostka krzyżowa z zestawem do montażu na szynie i ostrzem tnącym. (3 warstwy - 5 stron),</w:t>
            </w:r>
          </w:p>
          <w:p w14:paraId="7D77CD1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akcesoria montowane na szynach - możliwość aplikacji „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cold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foil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” lub Laminacji na dowolnym zespole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flexo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</w:p>
          <w:p w14:paraId="78050C7A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możliwość aplikowania „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cold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foil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” i laminacji UV w jednym przebiegu,</w:t>
            </w:r>
          </w:p>
          <w:p w14:paraId="74BCAC03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7x dodatkowa komora farbowa,</w:t>
            </w:r>
          </w:p>
          <w:p w14:paraId="051FED7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min. 5x detektor zerwania wstęgi,</w:t>
            </w:r>
          </w:p>
          <w:p w14:paraId="34E6E519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1 pompa farbowa dla zespołu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flexo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wraz z przygotowaniem komory,</w:t>
            </w:r>
          </w:p>
          <w:p w14:paraId="18EFC042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wydłużona droga dla rozpływu lakieru min. 1300 mm,</w:t>
            </w:r>
          </w:p>
          <w:p w14:paraId="40AF6517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kaseta do wytłaczania,</w:t>
            </w:r>
          </w:p>
          <w:p w14:paraId="23C5F747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zespół do wykrawania,</w:t>
            </w:r>
          </w:p>
          <w:p w14:paraId="7CAC230D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 xml:space="preserve">kaseta do wykrawania z napędem </w:t>
            </w:r>
            <w:proofErr w:type="spellStart"/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serwo</w:t>
            </w:r>
            <w:proofErr w:type="spellEnd"/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,</w:t>
            </w:r>
          </w:p>
          <w:p w14:paraId="72C995C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zintegrowany system do wyrównania początku i końca wykrawania etykiet typu GAP master lub równoważny</w:t>
            </w:r>
          </w:p>
          <w:p w14:paraId="3A837DB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urządzenie do cięcia wzdłużnego - 3 podwójne noże,</w:t>
            </w:r>
          </w:p>
          <w:p w14:paraId="617A6C2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system odciągania odpadu,</w:t>
            </w:r>
          </w:p>
          <w:p w14:paraId="30952257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zintegrowany standardowy system monitoringu wideo z monitorem kolorowym i zmotoryzowaną pozycją kamery z możliwością odczytu drugiej strony wstęgi,</w:t>
            </w:r>
          </w:p>
          <w:p w14:paraId="64532038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100% inspekcja wstęgi,</w:t>
            </w:r>
          </w:p>
          <w:p w14:paraId="6408028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rolka dociskowa dla nawijania,</w:t>
            </w:r>
          </w:p>
          <w:p w14:paraId="2255A406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automatyczny system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registra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wzdłużnego i poprzecznego, </w:t>
            </w:r>
          </w:p>
          <w:p w14:paraId="4A824FB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alternatywny system pasowania dla materiałów refleksyjnych, kolorów jasnych itp.,</w:t>
            </w:r>
          </w:p>
          <w:p w14:paraId="043A3CDD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pakiet aplikacji opakowań foliowych - rozszerzony zakres regulacji min 10-250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Nm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,</w:t>
            </w:r>
          </w:p>
          <w:p w14:paraId="493DA208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120x cylindrów drukowych o powtórzeniach 10-25" ,</w:t>
            </w:r>
          </w:p>
          <w:p w14:paraId="5C7DEC24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17x wałki rastrowe – kałamarze przypływowe GTT,</w:t>
            </w:r>
          </w:p>
          <w:p w14:paraId="65D8F5B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Rodzaj cylindrów formowych: minimalne wymaganie to cylindry pełne typu „litego”, dodatkowo punktowany lekkie typu „</w:t>
            </w:r>
            <w:proofErr w:type="spellStart"/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sleeve</w:t>
            </w:r>
            <w:proofErr w:type="spellEnd"/>
            <w:r w:rsidRPr="00C76FD5">
              <w:rPr>
                <w:rFonts w:asciiTheme="minorHAnsi" w:hAnsiTheme="minorHAnsi" w:cstheme="minorHAnsi"/>
                <w:sz w:val="18"/>
                <w:szCs w:val="18"/>
              </w:rPr>
              <w:t xml:space="preserve">” – </w:t>
            </w:r>
            <w:r w:rsidRPr="00C76FD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stanowi kryterium oceny ofert</w:t>
            </w:r>
          </w:p>
          <w:p w14:paraId="4F5883F7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5x cylindry magnetyczne 12"- 15",</w:t>
            </w:r>
          </w:p>
          <w:p w14:paraId="11CB83EF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5x cylindry magnetyczne 15 1/8" - 20",</w:t>
            </w:r>
          </w:p>
          <w:p w14:paraId="47911C33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</w:rPr>
              <w:t>2x cylindry magnetyczne 20 1/8" - 25",</w:t>
            </w:r>
          </w:p>
          <w:p w14:paraId="24F3A918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2x tuleja do lakierowania,</w:t>
            </w:r>
          </w:p>
          <w:p w14:paraId="32AACC05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stół montażowy do oklejania form polimerowych </w:t>
            </w:r>
          </w:p>
          <w:p w14:paraId="5D61AE89" w14:textId="77777777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myjka do części </w:t>
            </w:r>
            <w:proofErr w:type="spellStart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flexo</w:t>
            </w:r>
            <w:proofErr w:type="spellEnd"/>
            <w:r w:rsidRPr="00C76FD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i do komór raklowych</w:t>
            </w:r>
          </w:p>
          <w:p w14:paraId="0771ABFE" w14:textId="56F4B232" w:rsidR="008351F9" w:rsidRPr="00C76FD5" w:rsidRDefault="008351F9" w:rsidP="008351F9">
            <w:pPr>
              <w:pStyle w:val="Akapitzlist1"/>
              <w:numPr>
                <w:ilvl w:val="0"/>
                <w:numId w:val="41"/>
              </w:numPr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C76FD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Maksymalne zużycie energetyczne maszyny to </w:t>
            </w:r>
            <w:r w:rsidR="00F56AC8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160</w:t>
            </w:r>
            <w:r w:rsidRPr="00C76FD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  <w:proofErr w:type="spellStart"/>
            <w:r w:rsidRPr="00C76FD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kW.</w:t>
            </w:r>
            <w:proofErr w:type="spellEnd"/>
          </w:p>
          <w:p w14:paraId="2FA95BE4" w14:textId="19B990A4" w:rsidR="00272AFE" w:rsidRPr="00487345" w:rsidRDefault="00272AFE" w:rsidP="00F56AC8">
            <w:pPr>
              <w:ind w:left="709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3717A4" w14:textId="77777777" w:rsidR="00272AFE" w:rsidRPr="00763444" w:rsidRDefault="00272AFE" w:rsidP="00272AFE">
            <w:pPr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62" w:type="dxa"/>
            <w:vAlign w:val="center"/>
          </w:tcPr>
          <w:p w14:paraId="4F92B1F0" w14:textId="77777777" w:rsidR="00272AFE" w:rsidRPr="00763444" w:rsidRDefault="00272AFE" w:rsidP="00272AFE">
            <w:pPr>
              <w:pStyle w:val="Akapitzlist1"/>
              <w:ind w:left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2C191041" w14:textId="611CB2C6" w:rsidR="00CD3317" w:rsidRPr="006A7E05" w:rsidRDefault="00CD3317" w:rsidP="00680367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6A7E05">
        <w:rPr>
          <w:rFonts w:asciiTheme="minorHAnsi" w:hAnsiTheme="minorHAnsi" w:cstheme="minorHAnsi"/>
          <w:sz w:val="18"/>
          <w:szCs w:val="18"/>
        </w:rPr>
        <w:lastRenderedPageBreak/>
        <w:t xml:space="preserve">W przypadku odpowiedzi przeczącej (NIE) Wykonawca jest zobowiązany do wskazania (oprócz nr strony)  </w:t>
      </w:r>
      <w:r w:rsidR="00272AFE" w:rsidRPr="006A7E05">
        <w:rPr>
          <w:rFonts w:asciiTheme="minorHAnsi" w:hAnsiTheme="minorHAnsi" w:cstheme="minorHAnsi"/>
          <w:sz w:val="18"/>
          <w:szCs w:val="18"/>
        </w:rPr>
        <w:br/>
      </w:r>
      <w:r w:rsidRPr="006A7E05">
        <w:rPr>
          <w:rFonts w:asciiTheme="minorHAnsi" w:hAnsiTheme="minorHAnsi" w:cstheme="minorHAnsi"/>
          <w:sz w:val="18"/>
          <w:szCs w:val="18"/>
        </w:rPr>
        <w:t xml:space="preserve">w kolumnie </w:t>
      </w:r>
      <w:r w:rsidRPr="006A7E05">
        <w:rPr>
          <w:rFonts w:asciiTheme="minorHAnsi" w:hAnsiTheme="minorHAnsi" w:cstheme="minorHAnsi"/>
          <w:b/>
          <w:sz w:val="18"/>
          <w:szCs w:val="18"/>
        </w:rPr>
        <w:t>„Uwagi” równoważności</w:t>
      </w:r>
      <w:r w:rsidRPr="006A7E05">
        <w:rPr>
          <w:rFonts w:asciiTheme="minorHAnsi" w:hAnsiTheme="minorHAnsi" w:cstheme="minorHAnsi"/>
          <w:sz w:val="18"/>
          <w:szCs w:val="18"/>
        </w:rPr>
        <w:t xml:space="preserve"> zaoferowanego parametru. Jednocześnie informuję, że zaoferowana równoważność nie może być gorsza od wymagań Zamawiającego.</w:t>
      </w:r>
    </w:p>
    <w:p w14:paraId="0C2D6DA0" w14:textId="6E19949C" w:rsidR="00513CE5" w:rsidRPr="006A7E05" w:rsidRDefault="00513CE5" w:rsidP="00680367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A7E05">
        <w:rPr>
          <w:rFonts w:asciiTheme="minorHAnsi" w:hAnsiTheme="minorHAnsi" w:cstheme="minorHAnsi"/>
          <w:b/>
          <w:bCs/>
          <w:sz w:val="18"/>
          <w:szCs w:val="18"/>
        </w:rPr>
        <w:t>W przypadku nie speł</w:t>
      </w:r>
      <w:r w:rsidR="00B4184D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nienia </w:t>
      </w:r>
      <w:r w:rsidR="007B5744" w:rsidRPr="006A7E05">
        <w:rPr>
          <w:rFonts w:asciiTheme="minorHAnsi" w:hAnsiTheme="minorHAnsi" w:cstheme="minorHAnsi"/>
          <w:b/>
          <w:bCs/>
          <w:sz w:val="18"/>
          <w:szCs w:val="18"/>
        </w:rPr>
        <w:t>minimaln</w:t>
      </w:r>
      <w:r w:rsidR="00754F85" w:rsidRPr="006A7E05">
        <w:rPr>
          <w:rFonts w:asciiTheme="minorHAnsi" w:hAnsiTheme="minorHAnsi" w:cstheme="minorHAnsi"/>
          <w:b/>
          <w:bCs/>
          <w:sz w:val="18"/>
          <w:szCs w:val="18"/>
        </w:rPr>
        <w:t>ych</w:t>
      </w:r>
      <w:r w:rsidR="007B5744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754F85" w:rsidRPr="006A7E05">
        <w:rPr>
          <w:rFonts w:asciiTheme="minorHAnsi" w:hAnsiTheme="minorHAnsi" w:cstheme="minorHAnsi"/>
          <w:b/>
          <w:bCs/>
          <w:sz w:val="18"/>
          <w:szCs w:val="18"/>
        </w:rPr>
        <w:t>wymaganych</w:t>
      </w:r>
      <w:r w:rsidR="00B4184D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754F85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powyższych </w:t>
      </w:r>
      <w:r w:rsidR="00B4184D" w:rsidRPr="006A7E05">
        <w:rPr>
          <w:rFonts w:asciiTheme="minorHAnsi" w:hAnsiTheme="minorHAnsi" w:cstheme="minorHAnsi"/>
          <w:b/>
          <w:bCs/>
          <w:sz w:val="18"/>
          <w:szCs w:val="18"/>
        </w:rPr>
        <w:t>parametr</w:t>
      </w:r>
      <w:r w:rsidR="00754F85" w:rsidRPr="006A7E05">
        <w:rPr>
          <w:rFonts w:asciiTheme="minorHAnsi" w:hAnsiTheme="minorHAnsi" w:cstheme="minorHAnsi"/>
          <w:b/>
          <w:bCs/>
          <w:sz w:val="18"/>
          <w:szCs w:val="18"/>
        </w:rPr>
        <w:t>ów</w:t>
      </w:r>
      <w:r w:rsidR="00B4184D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 oferta zostanie odrzucona</w:t>
      </w:r>
      <w:r w:rsidR="00796A9C" w:rsidRPr="006A7E05">
        <w:rPr>
          <w:rFonts w:asciiTheme="minorHAnsi" w:hAnsiTheme="minorHAnsi" w:cstheme="minorHAnsi"/>
          <w:b/>
          <w:bCs/>
          <w:sz w:val="18"/>
          <w:szCs w:val="18"/>
        </w:rPr>
        <w:t xml:space="preserve"> jako niezgodna z treścią zapytania ofertowego.</w:t>
      </w:r>
    </w:p>
    <w:p w14:paraId="16DC656A" w14:textId="18B4DD7F" w:rsidR="00D025D7" w:rsidRPr="006A7E05" w:rsidRDefault="00D025D7" w:rsidP="00680367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6A7E05">
        <w:rPr>
          <w:rFonts w:asciiTheme="minorHAnsi" w:hAnsiTheme="minorHAnsi" w:cstheme="minorHAnsi"/>
          <w:sz w:val="18"/>
          <w:szCs w:val="18"/>
        </w:rPr>
        <w:t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202B4F14" w14:textId="044D201F" w:rsidR="00D025D7" w:rsidRPr="006A7E05" w:rsidRDefault="00D025D7" w:rsidP="00680367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6A7E05">
        <w:rPr>
          <w:rFonts w:asciiTheme="minorHAnsi" w:hAnsiTheme="minorHAnsi" w:cstheme="minorHAnsi"/>
          <w:sz w:val="18"/>
          <w:szCs w:val="18"/>
        </w:rPr>
        <w:t>Za rozwiązania równoważne należy rozumieć takie, które przedstawiają opis przedmiotu zamówienia o</w:t>
      </w:r>
      <w:r w:rsidR="006A7E05" w:rsidRPr="006A7E05">
        <w:rPr>
          <w:rFonts w:asciiTheme="minorHAnsi" w:hAnsiTheme="minorHAnsi" w:cstheme="minorHAnsi"/>
          <w:sz w:val="18"/>
          <w:szCs w:val="18"/>
        </w:rPr>
        <w:t xml:space="preserve"> </w:t>
      </w:r>
      <w:r w:rsidRPr="006A7E05">
        <w:rPr>
          <w:rFonts w:asciiTheme="minorHAnsi" w:hAnsiTheme="minorHAnsi" w:cstheme="minorHAnsi"/>
          <w:sz w:val="18"/>
          <w:szCs w:val="18"/>
        </w:rPr>
        <w:t xml:space="preserve">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006A7E05">
        <w:rPr>
          <w:rFonts w:asciiTheme="minorHAnsi" w:hAnsiTheme="minorHAnsi" w:cstheme="minorHAnsi"/>
          <w:b/>
          <w:sz w:val="18"/>
          <w:szCs w:val="18"/>
        </w:rPr>
        <w:t>Wykonawca, który  powołuje  się  na rozwiązania  równoważne w opisywanym przez Zamawiającego przedmiocie zamówienia, jest obowiązany udowodnić, że proponowane przez niego rozwiązania  w  równoważnym  stopniu  spełniają  wymagania  określone  w zapytaniu ofertowym.</w:t>
      </w:r>
    </w:p>
    <w:p w14:paraId="25033CE2" w14:textId="33F9F646" w:rsidR="00D025D7" w:rsidRPr="006A7E05" w:rsidRDefault="00D025D7" w:rsidP="00680367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6A7E05">
        <w:rPr>
          <w:rFonts w:asciiTheme="minorHAnsi" w:hAnsiTheme="minorHAnsi" w:cstheme="minorHAnsi"/>
          <w:sz w:val="18"/>
          <w:szCs w:val="18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79AF8E20" w14:textId="77777777" w:rsidR="008D779D" w:rsidRPr="00763444" w:rsidRDefault="008D779D" w:rsidP="00295981">
      <w:pPr>
        <w:spacing w:after="0"/>
        <w:jc w:val="both"/>
        <w:rPr>
          <w:rFonts w:cstheme="minorHAnsi"/>
          <w:sz w:val="20"/>
          <w:szCs w:val="20"/>
        </w:rPr>
      </w:pPr>
    </w:p>
    <w:p w14:paraId="5891680D" w14:textId="77777777" w:rsidR="00CD3317" w:rsidRPr="00763444" w:rsidRDefault="00CD3317" w:rsidP="00CD3317">
      <w:pPr>
        <w:ind w:left="567"/>
        <w:jc w:val="both"/>
        <w:rPr>
          <w:rFonts w:eastAsia="Times New Roman" w:cstheme="minorHAnsi"/>
          <w:sz w:val="20"/>
          <w:szCs w:val="20"/>
        </w:rPr>
      </w:pPr>
      <w:r w:rsidRPr="00763444">
        <w:rPr>
          <w:rFonts w:eastAsia="Times New Roman" w:cstheme="minorHAnsi"/>
          <w:sz w:val="20"/>
          <w:szCs w:val="20"/>
        </w:rPr>
        <w:t>………………………………………….……….</w:t>
      </w:r>
      <w:r w:rsidRPr="00763444">
        <w:rPr>
          <w:rFonts w:eastAsia="Times New Roman" w:cstheme="minorHAnsi"/>
          <w:sz w:val="20"/>
          <w:szCs w:val="20"/>
        </w:rPr>
        <w:tab/>
        <w:t xml:space="preserve">                                  …………..…………….………………....…………………</w:t>
      </w:r>
    </w:p>
    <w:p w14:paraId="517F3F29" w14:textId="52EEC2B6" w:rsidR="009D0BF8" w:rsidRPr="00763444" w:rsidRDefault="00CD3317" w:rsidP="00295981">
      <w:pPr>
        <w:autoSpaceDE w:val="0"/>
        <w:autoSpaceDN w:val="0"/>
        <w:ind w:left="5760" w:hanging="4749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i/>
          <w:sz w:val="20"/>
          <w:szCs w:val="20"/>
        </w:rPr>
        <w:t>(miejscowość, data</w:t>
      </w:r>
      <w:r w:rsidRPr="00763444">
        <w:rPr>
          <w:rFonts w:eastAsia="Times New Roman" w:cstheme="minorHAnsi"/>
          <w:i/>
          <w:sz w:val="20"/>
          <w:szCs w:val="20"/>
        </w:rPr>
        <w:t xml:space="preserve">) </w:t>
      </w:r>
      <w:r w:rsidRPr="00763444">
        <w:rPr>
          <w:rFonts w:eastAsia="Times New Roman" w:cstheme="minorHAnsi"/>
          <w:i/>
          <w:sz w:val="20"/>
          <w:szCs w:val="20"/>
        </w:rPr>
        <w:tab/>
      </w:r>
      <w:r w:rsidRPr="00763444">
        <w:rPr>
          <w:rFonts w:cstheme="minorHAnsi"/>
          <w:i/>
          <w:sz w:val="20"/>
          <w:szCs w:val="20"/>
        </w:rPr>
        <w:t>(czytelny podpis Wykonawcy lub osoby     upoważnionej do reprezentacji)</w:t>
      </w:r>
    </w:p>
    <w:p w14:paraId="1448D830" w14:textId="397E33B3" w:rsidR="00097024" w:rsidRPr="00763444" w:rsidRDefault="00097024" w:rsidP="00272AFE">
      <w:pPr>
        <w:tabs>
          <w:tab w:val="left" w:pos="7300"/>
        </w:tabs>
        <w:autoSpaceDE w:val="0"/>
        <w:autoSpaceDN w:val="0"/>
        <w:rPr>
          <w:rFonts w:cstheme="minorHAnsi"/>
          <w:b/>
          <w:color w:val="000000" w:themeColor="text1"/>
          <w:sz w:val="20"/>
          <w:szCs w:val="20"/>
        </w:rPr>
      </w:pPr>
    </w:p>
    <w:p w14:paraId="56B10A89" w14:textId="77777777" w:rsidR="00D025D7" w:rsidRPr="00763444" w:rsidRDefault="00D025D7" w:rsidP="00B86066">
      <w:pPr>
        <w:autoSpaceDE w:val="0"/>
        <w:autoSpaceDN w:val="0"/>
        <w:jc w:val="right"/>
        <w:rPr>
          <w:rFonts w:cstheme="minorHAnsi"/>
          <w:b/>
          <w:color w:val="000000" w:themeColor="text1"/>
          <w:sz w:val="20"/>
          <w:szCs w:val="20"/>
        </w:rPr>
      </w:pPr>
    </w:p>
    <w:p w14:paraId="45B95972" w14:textId="77777777" w:rsidR="007356ED" w:rsidRDefault="007356ED" w:rsidP="00B86066">
      <w:pPr>
        <w:autoSpaceDE w:val="0"/>
        <w:autoSpaceDN w:val="0"/>
        <w:jc w:val="right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br/>
      </w:r>
    </w:p>
    <w:p w14:paraId="634A5C2C" w14:textId="77777777" w:rsidR="007356ED" w:rsidRDefault="007356ED">
      <w:pPr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br w:type="page"/>
      </w:r>
    </w:p>
    <w:p w14:paraId="2D302B5B" w14:textId="72A9485F" w:rsidR="00CD3317" w:rsidRPr="00763444" w:rsidRDefault="00CD3317" w:rsidP="00B86066">
      <w:pPr>
        <w:autoSpaceDE w:val="0"/>
        <w:autoSpaceDN w:val="0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Załącznik  nr </w:t>
      </w:r>
      <w:r w:rsidR="001A527D">
        <w:rPr>
          <w:rFonts w:cstheme="minorHAnsi"/>
          <w:b/>
          <w:color w:val="000000" w:themeColor="text1"/>
          <w:sz w:val="20"/>
          <w:szCs w:val="20"/>
        </w:rPr>
        <w:t>6</w:t>
      </w:r>
      <w:r w:rsidRPr="00763444">
        <w:rPr>
          <w:rFonts w:cstheme="minorHAnsi"/>
          <w:b/>
          <w:color w:val="000000" w:themeColor="text1"/>
          <w:sz w:val="20"/>
          <w:szCs w:val="20"/>
        </w:rPr>
        <w:t xml:space="preserve"> do Zapytania ofertowego</w:t>
      </w:r>
    </w:p>
    <w:p w14:paraId="2BFC02B9" w14:textId="77777777" w:rsidR="00CD3317" w:rsidRPr="00763444" w:rsidRDefault="00CD3317" w:rsidP="00CD3317">
      <w:pPr>
        <w:spacing w:before="100" w:beforeAutospacing="1" w:after="100" w:afterAutospacing="1"/>
        <w:jc w:val="both"/>
        <w:rPr>
          <w:rFonts w:cstheme="minorHAnsi"/>
          <w:sz w:val="20"/>
          <w:szCs w:val="20"/>
        </w:rPr>
      </w:pPr>
    </w:p>
    <w:p w14:paraId="7E0143AD" w14:textId="77777777" w:rsidR="00CD3317" w:rsidRPr="00763444" w:rsidRDefault="00CD3317" w:rsidP="00CD3317">
      <w:pPr>
        <w:spacing w:before="100" w:beforeAutospacing="1" w:after="100" w:afterAutospacing="1"/>
        <w:jc w:val="center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Oświadczenie Wykonawcy w zakresie wypełnienia obowiązków informacyjnych przewidzianych w art. 13 lub art. 14 RODO</w:t>
      </w:r>
    </w:p>
    <w:p w14:paraId="118E4733" w14:textId="77777777" w:rsidR="00CD3317" w:rsidRPr="00763444" w:rsidRDefault="00CD3317" w:rsidP="0029598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63444">
        <w:rPr>
          <w:rFonts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1A4E330A" w14:textId="77777777" w:rsidR="00CD3317" w:rsidRPr="00763444" w:rsidRDefault="00CD3317" w:rsidP="00CD3317">
      <w:pPr>
        <w:spacing w:before="100" w:beforeAutospacing="1" w:after="100" w:afterAutospacing="1"/>
        <w:jc w:val="both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CD3317" w:rsidRPr="00BD1DD1" w14:paraId="0CAABE04" w14:textId="77777777" w:rsidTr="002400CC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D35C" w14:textId="77777777" w:rsidR="00CD3317" w:rsidRPr="00763444" w:rsidRDefault="00CD3317" w:rsidP="002400CC">
            <w:pPr>
              <w:spacing w:before="100" w:beforeAutospacing="1" w:after="100" w:afterAutospacing="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4A42" w14:textId="77777777" w:rsidR="00CD3317" w:rsidRPr="00763444" w:rsidRDefault="00CD3317" w:rsidP="002400CC">
            <w:pPr>
              <w:spacing w:before="100" w:beforeAutospacing="1" w:after="100" w:afterAutospacing="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D3317" w:rsidRPr="00BD1DD1" w14:paraId="754FB82D" w14:textId="77777777" w:rsidTr="002400CC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852A2" w14:textId="77777777" w:rsidR="00CD3317" w:rsidRPr="00763444" w:rsidRDefault="00CD3317" w:rsidP="002400CC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763444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96C6A7" w14:textId="77777777" w:rsidR="00CD3317" w:rsidRPr="00763444" w:rsidRDefault="00CD3317" w:rsidP="002400CC">
            <w:pPr>
              <w:spacing w:before="100" w:beforeAutospacing="1" w:after="100" w:afterAutospacing="1"/>
              <w:jc w:val="center"/>
              <w:rPr>
                <w:rFonts w:cstheme="minorHAnsi"/>
                <w:sz w:val="20"/>
                <w:szCs w:val="20"/>
              </w:rPr>
            </w:pPr>
            <w:r w:rsidRPr="00763444">
              <w:rPr>
                <w:rFonts w:cstheme="minorHAnsi"/>
                <w:sz w:val="20"/>
                <w:szCs w:val="20"/>
              </w:rPr>
              <w:t>Imię, nazwisko i podpis Wykonawcy lub upełnomocnionego przedstawiciela Wykonawcy</w:t>
            </w:r>
          </w:p>
        </w:tc>
      </w:tr>
    </w:tbl>
    <w:p w14:paraId="29FE79D1" w14:textId="77777777" w:rsidR="00CD3317" w:rsidRPr="00763444" w:rsidRDefault="00CD3317" w:rsidP="00595A5A">
      <w:pPr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051C3BD2" w14:textId="2E813E60" w:rsidR="00445EB2" w:rsidRPr="00763444" w:rsidRDefault="00445EB2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2F42A8B7" w14:textId="2B4F4508" w:rsidR="002E0275" w:rsidRPr="00763444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38DD429F" w14:textId="77777777" w:rsidR="009B6AE7" w:rsidRPr="009B6AE7" w:rsidRDefault="009B6AE7" w:rsidP="009B6AE7">
      <w:pPr>
        <w:pStyle w:val="Standard"/>
        <w:widowControl/>
        <w:suppressAutoHyphens w:val="0"/>
        <w:spacing w:after="60" w:line="276" w:lineRule="auto"/>
        <w:ind w:left="714"/>
        <w:jc w:val="both"/>
        <w:textAlignment w:val="auto"/>
        <w:rPr>
          <w:rFonts w:eastAsia="Times New Roman" w:cs="Arial"/>
          <w:sz w:val="20"/>
          <w:szCs w:val="20"/>
          <w:lang w:eastAsia="pl-PL"/>
        </w:rPr>
      </w:pPr>
    </w:p>
    <w:p w14:paraId="1B518D01" w14:textId="77777777" w:rsidR="009B6AE7" w:rsidRPr="009B6AE7" w:rsidRDefault="009B6AE7" w:rsidP="009B6AE7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77D20E19" w14:textId="77777777" w:rsidR="009B6AE7" w:rsidRDefault="009B6AE7" w:rsidP="009B6AE7"/>
    <w:p w14:paraId="1B180180" w14:textId="02FE4AD2" w:rsidR="002E0275" w:rsidRPr="00763444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7088FA0E" w14:textId="51EDEBE4" w:rsidR="002E0275" w:rsidRPr="00763444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2F7F5D86" w14:textId="4433B366" w:rsidR="002E0275" w:rsidRPr="00763444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0E76221B" w14:textId="65071550" w:rsidR="002E0275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65B0B01C" w14:textId="77777777" w:rsidR="006A7E05" w:rsidRDefault="006A7E0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C26253C" w14:textId="77777777" w:rsidR="00233A86" w:rsidRDefault="00233A86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17D8C2F6" w14:textId="77777777" w:rsidR="006A7E05" w:rsidRPr="00763444" w:rsidRDefault="006A7E0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BC97E0B" w14:textId="5BF55FFC" w:rsidR="002E0275" w:rsidRPr="00763444" w:rsidRDefault="002E0275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579509C" w14:textId="77777777" w:rsidR="008D779D" w:rsidRPr="00763444" w:rsidRDefault="008D779D" w:rsidP="00671976">
      <w:pPr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</w:p>
    <w:p w14:paraId="5B7D4594" w14:textId="730A2965" w:rsidR="002E0275" w:rsidRPr="00763444" w:rsidRDefault="002E0275" w:rsidP="002E0275">
      <w:pPr>
        <w:autoSpaceDE w:val="0"/>
        <w:autoSpaceDN w:val="0"/>
        <w:ind w:left="5760" w:hanging="4749"/>
        <w:jc w:val="right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color w:val="000000" w:themeColor="text1"/>
          <w:sz w:val="20"/>
          <w:szCs w:val="20"/>
        </w:rPr>
        <w:lastRenderedPageBreak/>
        <w:t xml:space="preserve">Załącznik  nr </w:t>
      </w:r>
      <w:r w:rsidR="001A527D">
        <w:rPr>
          <w:rFonts w:cstheme="minorHAnsi"/>
          <w:b/>
          <w:color w:val="000000" w:themeColor="text1"/>
          <w:sz w:val="20"/>
          <w:szCs w:val="20"/>
        </w:rPr>
        <w:t>7</w:t>
      </w:r>
      <w:r w:rsidRPr="00763444">
        <w:rPr>
          <w:rFonts w:cstheme="minorHAnsi"/>
          <w:b/>
          <w:color w:val="000000" w:themeColor="text1"/>
          <w:sz w:val="20"/>
          <w:szCs w:val="20"/>
        </w:rPr>
        <w:t xml:space="preserve"> do Zapytania ofertowego</w:t>
      </w:r>
    </w:p>
    <w:p w14:paraId="7A7532F6" w14:textId="052F837B" w:rsidR="002E0275" w:rsidRPr="00763444" w:rsidRDefault="002E0275" w:rsidP="0068336F">
      <w:pPr>
        <w:autoSpaceDE w:val="0"/>
        <w:autoSpaceDN w:val="0"/>
        <w:jc w:val="center"/>
        <w:rPr>
          <w:rFonts w:cstheme="minorHAnsi"/>
          <w:b/>
          <w:color w:val="000000" w:themeColor="text1"/>
          <w:sz w:val="20"/>
          <w:szCs w:val="20"/>
        </w:rPr>
      </w:pPr>
      <w:r w:rsidRPr="00763444">
        <w:rPr>
          <w:rFonts w:cstheme="minorHAnsi"/>
          <w:b/>
          <w:sz w:val="20"/>
          <w:szCs w:val="20"/>
        </w:rPr>
        <w:t>ISTOTNE POSTANOWIENIA UMOWY</w:t>
      </w:r>
    </w:p>
    <w:p w14:paraId="723B0F72" w14:textId="4CB017BE" w:rsidR="00605103" w:rsidRPr="00966B1E" w:rsidRDefault="002E0275" w:rsidP="00680367">
      <w:pPr>
        <w:pStyle w:val="Akapitzlist"/>
        <w:numPr>
          <w:ilvl w:val="3"/>
          <w:numId w:val="31"/>
        </w:numPr>
        <w:ind w:left="709" w:hanging="283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66B1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Kary umowne:</w:t>
      </w:r>
    </w:p>
    <w:p w14:paraId="5E946B6C" w14:textId="77777777" w:rsidR="002E0275" w:rsidRPr="00966B1E" w:rsidRDefault="002E0275" w:rsidP="00680367">
      <w:pPr>
        <w:pStyle w:val="Akapitzlist"/>
        <w:numPr>
          <w:ilvl w:val="0"/>
          <w:numId w:val="37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W przypadku opóźnienia Wykonawcy w realizacji umowy, Zamawiającemu przysługują kary umowne w wysokości:</w:t>
      </w:r>
    </w:p>
    <w:p w14:paraId="7EE9E4EC" w14:textId="505FD15D" w:rsidR="002E0275" w:rsidRPr="00040E85" w:rsidRDefault="00605103" w:rsidP="00680367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40E85">
        <w:rPr>
          <w:rFonts w:asciiTheme="minorHAnsi" w:hAnsiTheme="minorHAnsi" w:cstheme="minorHAnsi"/>
          <w:sz w:val="20"/>
          <w:szCs w:val="20"/>
        </w:rPr>
        <w:t>0,</w:t>
      </w:r>
      <w:r w:rsidR="00C46086" w:rsidRPr="00040E85">
        <w:rPr>
          <w:rFonts w:asciiTheme="minorHAnsi" w:hAnsiTheme="minorHAnsi" w:cstheme="minorHAnsi"/>
          <w:sz w:val="20"/>
          <w:szCs w:val="20"/>
        </w:rPr>
        <w:t>1</w:t>
      </w:r>
      <w:r w:rsidR="006F7A0E" w:rsidRPr="00040E85">
        <w:rPr>
          <w:rFonts w:asciiTheme="minorHAnsi" w:hAnsiTheme="minorHAnsi" w:cstheme="minorHAnsi"/>
          <w:sz w:val="20"/>
          <w:szCs w:val="20"/>
        </w:rPr>
        <w:t xml:space="preserve"> </w:t>
      </w:r>
      <w:r w:rsidR="002E0275" w:rsidRPr="00040E85">
        <w:rPr>
          <w:rFonts w:asciiTheme="minorHAnsi" w:hAnsiTheme="minorHAnsi" w:cstheme="minorHAnsi"/>
          <w:sz w:val="20"/>
          <w:szCs w:val="20"/>
        </w:rPr>
        <w:t>% ceny zamówienia netto, za każdy pełny tydzień opóźnienia w realizacji umowy, przekraczający termin wskazany w umowie</w:t>
      </w:r>
      <w:r w:rsidRPr="00040E85">
        <w:rPr>
          <w:rFonts w:asciiTheme="minorHAnsi" w:hAnsiTheme="minorHAnsi" w:cstheme="minorHAnsi"/>
          <w:sz w:val="20"/>
          <w:szCs w:val="20"/>
        </w:rPr>
        <w:t>, z zastrzeżeniem pkt 2</w:t>
      </w:r>
      <w:r w:rsidR="002E0275" w:rsidRPr="00040E8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E003801" w14:textId="74A1F868" w:rsidR="002E0275" w:rsidRPr="00040E85" w:rsidRDefault="00605103" w:rsidP="00680367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40E85">
        <w:rPr>
          <w:rFonts w:asciiTheme="minorHAnsi" w:hAnsiTheme="minorHAnsi" w:cstheme="minorHAnsi"/>
          <w:sz w:val="20"/>
          <w:szCs w:val="20"/>
        </w:rPr>
        <w:t>0,1</w:t>
      </w:r>
      <w:r w:rsidR="006F7A0E" w:rsidRPr="00040E85">
        <w:rPr>
          <w:rFonts w:asciiTheme="minorHAnsi" w:hAnsiTheme="minorHAnsi" w:cstheme="minorHAnsi"/>
          <w:sz w:val="20"/>
          <w:szCs w:val="20"/>
        </w:rPr>
        <w:t xml:space="preserve"> </w:t>
      </w:r>
      <w:r w:rsidR="002E0275" w:rsidRPr="00040E85">
        <w:rPr>
          <w:rFonts w:asciiTheme="minorHAnsi" w:hAnsiTheme="minorHAnsi" w:cstheme="minorHAnsi"/>
          <w:sz w:val="20"/>
          <w:szCs w:val="20"/>
        </w:rPr>
        <w:t xml:space="preserve">% ceny zamówienia netto, za każdy </w:t>
      </w:r>
      <w:r w:rsidR="00D324FB" w:rsidRPr="004A197F">
        <w:rPr>
          <w:rFonts w:asciiTheme="minorHAnsi" w:hAnsiTheme="minorHAnsi" w:cstheme="minorHAnsi"/>
          <w:sz w:val="20"/>
          <w:szCs w:val="20"/>
        </w:rPr>
        <w:t xml:space="preserve">pełny tydzień </w:t>
      </w:r>
      <w:r w:rsidR="002E0275" w:rsidRPr="004A197F">
        <w:rPr>
          <w:rFonts w:asciiTheme="minorHAnsi" w:hAnsiTheme="minorHAnsi" w:cstheme="minorHAnsi"/>
          <w:sz w:val="20"/>
          <w:szCs w:val="20"/>
        </w:rPr>
        <w:t>dzień</w:t>
      </w:r>
      <w:r w:rsidR="002E0275" w:rsidRPr="00040E85">
        <w:rPr>
          <w:rFonts w:asciiTheme="minorHAnsi" w:hAnsiTheme="minorHAnsi" w:cstheme="minorHAnsi"/>
          <w:sz w:val="20"/>
          <w:szCs w:val="20"/>
        </w:rPr>
        <w:t xml:space="preserve"> opóźnienia, przekraczający termin wyznaczony przez Zamawiającego na usunięcie wad w ramach rękojmi lub gwarancji.</w:t>
      </w:r>
    </w:p>
    <w:p w14:paraId="61F95868" w14:textId="1FB9311B" w:rsidR="00FE5CF4" w:rsidRPr="00040E85" w:rsidRDefault="00FE5CF4" w:rsidP="00680367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040E85">
        <w:rPr>
          <w:rFonts w:asciiTheme="minorHAnsi" w:hAnsiTheme="minorHAnsi" w:cstheme="minorHAnsi"/>
          <w:sz w:val="20"/>
          <w:szCs w:val="20"/>
        </w:rPr>
        <w:t xml:space="preserve">0,05 % ceny zamówienia netto, za każdą godzinę opóźnienia, </w:t>
      </w:r>
      <w:r w:rsidR="00360C70" w:rsidRPr="00040E85">
        <w:rPr>
          <w:rFonts w:asciiTheme="minorHAnsi" w:hAnsiTheme="minorHAnsi" w:cstheme="minorHAnsi"/>
          <w:sz w:val="20"/>
          <w:szCs w:val="20"/>
        </w:rPr>
        <w:t xml:space="preserve">braku reakcji serwisu na zgłoszoną </w:t>
      </w:r>
      <w:r w:rsidR="000214BE" w:rsidRPr="00040E85">
        <w:rPr>
          <w:rFonts w:asciiTheme="minorHAnsi" w:hAnsiTheme="minorHAnsi" w:cstheme="minorHAnsi"/>
          <w:sz w:val="20"/>
          <w:szCs w:val="20"/>
        </w:rPr>
        <w:t>usterkę</w:t>
      </w:r>
      <w:r w:rsidR="00C51752" w:rsidRPr="00040E85">
        <w:rPr>
          <w:rFonts w:asciiTheme="minorHAnsi" w:hAnsiTheme="minorHAnsi" w:cstheme="minorHAnsi"/>
          <w:sz w:val="20"/>
          <w:szCs w:val="20"/>
        </w:rPr>
        <w:t xml:space="preserve"> </w:t>
      </w:r>
      <w:r w:rsidRPr="00040E85">
        <w:rPr>
          <w:rFonts w:asciiTheme="minorHAnsi" w:hAnsiTheme="minorHAnsi" w:cstheme="minorHAnsi"/>
          <w:sz w:val="20"/>
          <w:szCs w:val="20"/>
        </w:rPr>
        <w:t xml:space="preserve">przekraczający termin </w:t>
      </w:r>
      <w:r w:rsidR="00C51752" w:rsidRPr="00040E85">
        <w:rPr>
          <w:rFonts w:asciiTheme="minorHAnsi" w:hAnsiTheme="minorHAnsi" w:cstheme="minorHAnsi"/>
          <w:sz w:val="20"/>
          <w:szCs w:val="20"/>
        </w:rPr>
        <w:t>wskazany w umowie</w:t>
      </w:r>
      <w:r w:rsidRPr="00040E85">
        <w:rPr>
          <w:rFonts w:asciiTheme="minorHAnsi" w:hAnsiTheme="minorHAnsi" w:cstheme="minorHAnsi"/>
          <w:sz w:val="20"/>
          <w:szCs w:val="20"/>
        </w:rPr>
        <w:t xml:space="preserve"> na </w:t>
      </w:r>
      <w:r w:rsidR="000214BE" w:rsidRPr="00040E85">
        <w:rPr>
          <w:rFonts w:asciiTheme="minorHAnsi" w:hAnsiTheme="minorHAnsi" w:cstheme="minorHAnsi"/>
          <w:sz w:val="20"/>
          <w:szCs w:val="20"/>
        </w:rPr>
        <w:t>przystąpienie</w:t>
      </w:r>
      <w:r w:rsidR="00C51752" w:rsidRPr="00040E85">
        <w:rPr>
          <w:rFonts w:asciiTheme="minorHAnsi" w:hAnsiTheme="minorHAnsi" w:cstheme="minorHAnsi"/>
          <w:sz w:val="20"/>
          <w:szCs w:val="20"/>
        </w:rPr>
        <w:t xml:space="preserve"> do </w:t>
      </w:r>
      <w:r w:rsidRPr="00040E85">
        <w:rPr>
          <w:rFonts w:asciiTheme="minorHAnsi" w:hAnsiTheme="minorHAnsi" w:cstheme="minorHAnsi"/>
          <w:sz w:val="20"/>
          <w:szCs w:val="20"/>
        </w:rPr>
        <w:t>usunięcie wad</w:t>
      </w:r>
    </w:p>
    <w:p w14:paraId="19716B63" w14:textId="50B5DAC5" w:rsidR="002E0275" w:rsidRPr="00966B1E" w:rsidRDefault="002E0275" w:rsidP="00680367">
      <w:pPr>
        <w:pStyle w:val="Akapitzlist"/>
        <w:numPr>
          <w:ilvl w:val="0"/>
          <w:numId w:val="37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Maksymalna wysokość nałożonej na Wykonawcę kary umownej nie może przekroczyć</w:t>
      </w:r>
      <w:r w:rsidR="007F2211" w:rsidRPr="00966B1E">
        <w:rPr>
          <w:rFonts w:asciiTheme="minorHAnsi" w:hAnsiTheme="minorHAnsi" w:cstheme="minorHAnsi"/>
          <w:sz w:val="20"/>
          <w:szCs w:val="20"/>
        </w:rPr>
        <w:t xml:space="preserve"> </w:t>
      </w:r>
      <w:r w:rsidR="007C5B42" w:rsidRPr="007C5B42">
        <w:rPr>
          <w:rFonts w:asciiTheme="minorHAnsi" w:hAnsiTheme="minorHAnsi" w:cstheme="minorHAnsi"/>
          <w:b/>
          <w:bCs/>
          <w:sz w:val="20"/>
          <w:szCs w:val="20"/>
        </w:rPr>
        <w:t>8%</w:t>
      </w:r>
      <w:r w:rsidRPr="00D324FB">
        <w:rPr>
          <w:rFonts w:asciiTheme="minorHAnsi" w:hAnsiTheme="minorHAnsi" w:cstheme="minorHAnsi"/>
          <w:color w:val="EE0000"/>
          <w:sz w:val="20"/>
          <w:szCs w:val="20"/>
        </w:rPr>
        <w:t xml:space="preserve"> </w:t>
      </w:r>
      <w:r w:rsidRPr="00966B1E">
        <w:rPr>
          <w:rFonts w:asciiTheme="minorHAnsi" w:hAnsiTheme="minorHAnsi" w:cstheme="minorHAnsi"/>
          <w:sz w:val="20"/>
          <w:szCs w:val="20"/>
        </w:rPr>
        <w:t>wartości całego zamówienia netto.</w:t>
      </w:r>
    </w:p>
    <w:p w14:paraId="2F317388" w14:textId="77777777" w:rsidR="002E0275" w:rsidRPr="00966B1E" w:rsidRDefault="002E0275" w:rsidP="00680367">
      <w:pPr>
        <w:pStyle w:val="Akapitzlist"/>
        <w:numPr>
          <w:ilvl w:val="0"/>
          <w:numId w:val="37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Zastrzeżenie kar umownych nie pozbawia Zamawiającego prawa do żądania odszkodowania na zasadach ogólnych przewidzianych w przepisach prawa. </w:t>
      </w:r>
    </w:p>
    <w:p w14:paraId="1729F596" w14:textId="77777777" w:rsidR="002E0275" w:rsidRPr="00966B1E" w:rsidRDefault="002E0275" w:rsidP="00680367">
      <w:pPr>
        <w:pStyle w:val="Akapitzlist"/>
        <w:numPr>
          <w:ilvl w:val="0"/>
          <w:numId w:val="37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3FBF326A" w14:textId="464EE4AE" w:rsidR="002E0275" w:rsidRPr="00966B1E" w:rsidRDefault="002E0275" w:rsidP="00680367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Kary umowne płatne będą w terminie 14 dni od daty otrzymania przez Wykonawcę noty odsetkowej.</w:t>
      </w:r>
    </w:p>
    <w:p w14:paraId="5BA7BC2E" w14:textId="06258FEF" w:rsidR="00605103" w:rsidRPr="00966B1E" w:rsidRDefault="00605103" w:rsidP="00680367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66B1E">
        <w:rPr>
          <w:rFonts w:asciiTheme="minorHAnsi" w:hAnsiTheme="minorHAnsi" w:cstheme="minorHAnsi"/>
          <w:color w:val="000000" w:themeColor="text1"/>
          <w:sz w:val="20"/>
          <w:szCs w:val="20"/>
        </w:rPr>
        <w:t>Opóźnienie w terminach wskazanych w Umowie, wynoszące do 2 (dwóch) tygodni wolne będzie od naliczania kary umownej.</w:t>
      </w:r>
    </w:p>
    <w:p w14:paraId="06C342C6" w14:textId="096716B9" w:rsidR="00605103" w:rsidRPr="00966B1E" w:rsidRDefault="00605103" w:rsidP="00680367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66B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dopuszcza możliwość wprowadzenia w treści umowy dodatkowych kar zarówno dla Zamawiającego jak i Wykonawcy, w przypadku </w:t>
      </w:r>
      <w:r w:rsidR="00944836" w:rsidRPr="00966B1E">
        <w:rPr>
          <w:rFonts w:asciiTheme="minorHAnsi" w:hAnsiTheme="minorHAnsi" w:cstheme="minorHAnsi"/>
          <w:color w:val="000000" w:themeColor="text1"/>
          <w:sz w:val="20"/>
          <w:szCs w:val="20"/>
        </w:rPr>
        <w:t>niewywiązywania</w:t>
      </w:r>
      <w:r w:rsidRPr="00966B1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się z warunków umowy.</w:t>
      </w:r>
    </w:p>
    <w:p w14:paraId="6EF3C60B" w14:textId="77777777" w:rsidR="002E0275" w:rsidRPr="00966B1E" w:rsidRDefault="002E0275" w:rsidP="002E0275">
      <w:pPr>
        <w:pStyle w:val="Akapitzlist"/>
        <w:ind w:left="36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24FDEBD2" w14:textId="2A657885" w:rsidR="002E0275" w:rsidRPr="00966B1E" w:rsidRDefault="002E0275" w:rsidP="00680367">
      <w:pPr>
        <w:pStyle w:val="Akapitzlist"/>
        <w:numPr>
          <w:ilvl w:val="2"/>
          <w:numId w:val="31"/>
        </w:num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bookmarkStart w:id="2" w:name="_Hlk86044376"/>
      <w:r w:rsidRPr="00966B1E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Finansowanie:</w:t>
      </w:r>
    </w:p>
    <w:bookmarkEnd w:id="2"/>
    <w:p w14:paraId="1334239E" w14:textId="72B89BE5" w:rsidR="00E257DB" w:rsidRPr="00966B1E" w:rsidRDefault="002879DE" w:rsidP="00680367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Zamawiający zobowiązuje się zapłacić Wykonawcy wynagrodzenie wynikające z oferty. Podstawą wystawienia faktury VAT jest protokół odbioru przedmiotu zamówienia bez zastrzeżeń, podpisany przez obie strony, z zastrzeżeniem pkt. 2</w:t>
      </w:r>
    </w:p>
    <w:p w14:paraId="240CE745" w14:textId="36A1522D" w:rsidR="000B658F" w:rsidRPr="00966B1E" w:rsidRDefault="000B658F" w:rsidP="00680367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Zamawiający przewiduje możliwość dokonania zaliczki do wysokości </w:t>
      </w:r>
      <w:r w:rsidR="001045F6">
        <w:rPr>
          <w:rFonts w:asciiTheme="minorHAnsi" w:hAnsiTheme="minorHAnsi" w:cstheme="minorHAnsi"/>
          <w:sz w:val="20"/>
          <w:szCs w:val="20"/>
        </w:rPr>
        <w:t>40</w:t>
      </w:r>
      <w:r w:rsidRPr="00966B1E">
        <w:rPr>
          <w:rFonts w:asciiTheme="minorHAnsi" w:hAnsiTheme="minorHAnsi" w:cstheme="minorHAnsi"/>
          <w:sz w:val="20"/>
          <w:szCs w:val="20"/>
        </w:rPr>
        <w:t xml:space="preserve">% ceny zamówienia netto oraz płatności częściowych do łącznej wysokości </w:t>
      </w:r>
      <w:r w:rsidR="001045F6">
        <w:rPr>
          <w:rFonts w:asciiTheme="minorHAnsi" w:hAnsiTheme="minorHAnsi" w:cstheme="minorHAnsi"/>
          <w:sz w:val="20"/>
          <w:szCs w:val="20"/>
        </w:rPr>
        <w:t>85</w:t>
      </w:r>
      <w:r w:rsidR="009929B8">
        <w:rPr>
          <w:rFonts w:asciiTheme="minorHAnsi" w:hAnsiTheme="minorHAnsi" w:cstheme="minorHAnsi"/>
          <w:sz w:val="20"/>
          <w:szCs w:val="20"/>
        </w:rPr>
        <w:t xml:space="preserve"> </w:t>
      </w:r>
      <w:r w:rsidRPr="00966B1E">
        <w:rPr>
          <w:rFonts w:asciiTheme="minorHAnsi" w:hAnsiTheme="minorHAnsi" w:cstheme="minorHAnsi"/>
          <w:sz w:val="20"/>
          <w:szCs w:val="20"/>
        </w:rPr>
        <w:t xml:space="preserve">% ceny zamówienia netto. </w:t>
      </w:r>
      <w:r w:rsidRPr="00966B1E">
        <w:rPr>
          <w:rFonts w:asciiTheme="minorHAnsi" w:hAnsiTheme="minorHAnsi" w:cstheme="minorHAnsi"/>
          <w:b/>
          <w:sz w:val="20"/>
          <w:szCs w:val="20"/>
        </w:rPr>
        <w:t>Szczegółowy sposób płatności zostanie ustalony z Wykonawcą na etapie podpisania umowy.</w:t>
      </w:r>
    </w:p>
    <w:p w14:paraId="45622EA6" w14:textId="49C8C014" w:rsidR="003E6C33" w:rsidRPr="00966B1E" w:rsidRDefault="003E6C33" w:rsidP="00680367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Płatność końcowa minimum </w:t>
      </w:r>
      <w:r w:rsidR="005D3376">
        <w:rPr>
          <w:rFonts w:asciiTheme="minorHAnsi" w:hAnsiTheme="minorHAnsi" w:cstheme="minorHAnsi"/>
          <w:sz w:val="20"/>
          <w:szCs w:val="20"/>
        </w:rPr>
        <w:t>15</w:t>
      </w:r>
      <w:r w:rsidRPr="00966B1E">
        <w:rPr>
          <w:rFonts w:asciiTheme="minorHAnsi" w:hAnsiTheme="minorHAnsi" w:cstheme="minorHAnsi"/>
          <w:sz w:val="20"/>
          <w:szCs w:val="20"/>
        </w:rPr>
        <w:t xml:space="preserve">% wartości netto zamówienia nastąpi w terminie do 30 dni od daty podpisania przez obie strony protokołu zdawczo – odbiorczego, stwierdzającego bez zastrzeżeń dostawę, montaż oraz uruchomienie i inne czynności </w:t>
      </w:r>
      <w:r w:rsidRPr="00966B1E">
        <w:rPr>
          <w:rFonts w:asciiTheme="minorHAnsi" w:hAnsiTheme="minorHAnsi" w:cstheme="minorHAnsi"/>
          <w:color w:val="000000"/>
          <w:sz w:val="20"/>
          <w:szCs w:val="20"/>
        </w:rPr>
        <w:t xml:space="preserve">niezbędne do uruchomienia przedmiotu zamówienia. </w:t>
      </w:r>
    </w:p>
    <w:p w14:paraId="5703153C" w14:textId="348ADED8" w:rsidR="002879DE" w:rsidRPr="00966B1E" w:rsidRDefault="002879DE" w:rsidP="00680367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color w:val="000000"/>
          <w:sz w:val="20"/>
          <w:szCs w:val="20"/>
        </w:rPr>
        <w:t>Płatność uważana będzie za zrealizowaną w dniu, w którym bank obciąży konto Zamawiającego.</w:t>
      </w:r>
    </w:p>
    <w:p w14:paraId="11D1D919" w14:textId="2C52769D" w:rsidR="002E0275" w:rsidRPr="00966B1E" w:rsidRDefault="002E0275" w:rsidP="002879DE">
      <w:pPr>
        <w:pStyle w:val="Akapitzlist"/>
        <w:ind w:left="709" w:hanging="34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A8241A4" w14:textId="74BCA1D9" w:rsidR="002E0275" w:rsidRPr="00966B1E" w:rsidRDefault="002E0275" w:rsidP="00680367">
      <w:pPr>
        <w:pStyle w:val="Akapitzlist1"/>
        <w:numPr>
          <w:ilvl w:val="2"/>
          <w:numId w:val="31"/>
        </w:numPr>
        <w:spacing w:line="240" w:lineRule="atLeas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66B1E">
        <w:rPr>
          <w:rFonts w:asciiTheme="minorHAnsi" w:hAnsiTheme="minorHAnsi" w:cstheme="minorHAnsi"/>
          <w:b/>
          <w:sz w:val="20"/>
          <w:szCs w:val="20"/>
        </w:rPr>
        <w:t>Gwarancja:</w:t>
      </w:r>
    </w:p>
    <w:p w14:paraId="321CF4D7" w14:textId="32C51402" w:rsidR="002E0275" w:rsidRPr="00966B1E" w:rsidRDefault="002E0275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Okres gwarancji </w:t>
      </w:r>
      <w:r w:rsidRPr="00966B1E">
        <w:rPr>
          <w:rFonts w:asciiTheme="minorHAnsi" w:hAnsiTheme="minorHAnsi" w:cstheme="minorHAnsi"/>
          <w:b/>
          <w:sz w:val="20"/>
          <w:szCs w:val="20"/>
        </w:rPr>
        <w:t xml:space="preserve">– …………….. ( minimum </w:t>
      </w:r>
      <w:r w:rsidR="00040E85">
        <w:rPr>
          <w:rFonts w:asciiTheme="minorHAnsi" w:hAnsiTheme="minorHAnsi" w:cstheme="minorHAnsi"/>
          <w:b/>
          <w:sz w:val="20"/>
          <w:szCs w:val="20"/>
        </w:rPr>
        <w:t>24</w:t>
      </w:r>
      <w:r w:rsidRPr="00966B1E">
        <w:rPr>
          <w:rFonts w:asciiTheme="minorHAnsi" w:hAnsiTheme="minorHAnsi" w:cstheme="minorHAnsi"/>
          <w:b/>
          <w:sz w:val="20"/>
          <w:szCs w:val="20"/>
        </w:rPr>
        <w:t xml:space="preserve"> miesi</w:t>
      </w:r>
      <w:r w:rsidR="00040E85">
        <w:rPr>
          <w:rFonts w:asciiTheme="minorHAnsi" w:hAnsiTheme="minorHAnsi" w:cstheme="minorHAnsi"/>
          <w:b/>
          <w:sz w:val="20"/>
          <w:szCs w:val="20"/>
        </w:rPr>
        <w:t>ące</w:t>
      </w:r>
      <w:r w:rsidRPr="00966B1E">
        <w:rPr>
          <w:rFonts w:asciiTheme="minorHAnsi" w:hAnsiTheme="minorHAnsi" w:cstheme="minorHAnsi"/>
          <w:b/>
          <w:sz w:val="20"/>
          <w:szCs w:val="20"/>
        </w:rPr>
        <w:t>)</w:t>
      </w:r>
      <w:r w:rsidRPr="00966B1E">
        <w:rPr>
          <w:rFonts w:asciiTheme="minorHAnsi" w:hAnsiTheme="minorHAnsi" w:cstheme="minorHAnsi"/>
          <w:sz w:val="20"/>
          <w:szCs w:val="20"/>
        </w:rPr>
        <w:t xml:space="preserve"> od daty podpisania (bez zastrzeżeń) </w:t>
      </w:r>
      <w:r w:rsidRPr="00966B1E">
        <w:rPr>
          <w:rFonts w:asciiTheme="minorHAnsi" w:hAnsiTheme="minorHAnsi" w:cstheme="minorHAnsi"/>
          <w:b/>
          <w:sz w:val="20"/>
          <w:szCs w:val="20"/>
        </w:rPr>
        <w:t>protokołu odbioru końcowego</w:t>
      </w:r>
      <w:r w:rsidRPr="00966B1E">
        <w:rPr>
          <w:rFonts w:asciiTheme="minorHAnsi" w:hAnsiTheme="minorHAnsi" w:cstheme="minorHAnsi"/>
          <w:sz w:val="20"/>
          <w:szCs w:val="20"/>
        </w:rPr>
        <w:t>. Wykonawca zapewni dostęp do serwisu oraz dostępność części zamiennych.</w:t>
      </w:r>
    </w:p>
    <w:p w14:paraId="1BE9A1CB" w14:textId="5AAD5F4C" w:rsidR="002E0275" w:rsidRPr="00966B1E" w:rsidRDefault="002E0275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W ramach gwarancji Wykonawca zobowiązany jest do usunięcia wszelkich wad w Przedmiocie zamówienia, o ile wady te ujawnią się w ciągu okresu gwarancji.</w:t>
      </w:r>
    </w:p>
    <w:p w14:paraId="2CD74C0E" w14:textId="77777777" w:rsidR="00295981" w:rsidRPr="00966B1E" w:rsidRDefault="00295981" w:rsidP="00680367">
      <w:pPr>
        <w:pStyle w:val="Default"/>
        <w:numPr>
          <w:ilvl w:val="3"/>
          <w:numId w:val="21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W przypadku wystąpienia w okresie gwarancji wad urządzeń Wykonawca zobowiązuje  się  przystąpić  do  naprawy urządzenia w następujący sposób:</w:t>
      </w:r>
    </w:p>
    <w:p w14:paraId="1C1612CA" w14:textId="02E5E5D9" w:rsidR="00295981" w:rsidRPr="00966B1E" w:rsidRDefault="00295981" w:rsidP="00680367">
      <w:pPr>
        <w:pStyle w:val="Default"/>
        <w:numPr>
          <w:ilvl w:val="0"/>
          <w:numId w:val="26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Od zgłoszenia awarii przez Zamawiającego, diagnostyka przez serwisanta nastąpi do </w:t>
      </w:r>
      <w:r w:rsidR="00605103" w:rsidRPr="00966B1E">
        <w:rPr>
          <w:rFonts w:asciiTheme="minorHAnsi" w:hAnsiTheme="minorHAnsi" w:cstheme="minorHAnsi"/>
          <w:sz w:val="20"/>
          <w:szCs w:val="20"/>
        </w:rPr>
        <w:t>…………….</w:t>
      </w:r>
      <w:r w:rsidRPr="00966B1E">
        <w:rPr>
          <w:rFonts w:asciiTheme="minorHAnsi" w:hAnsiTheme="minorHAnsi" w:cstheme="minorHAnsi"/>
          <w:sz w:val="20"/>
          <w:szCs w:val="20"/>
        </w:rPr>
        <w:t xml:space="preserve"> godzin</w:t>
      </w:r>
      <w:r w:rsidR="001162BB" w:rsidRPr="00966B1E">
        <w:rPr>
          <w:rFonts w:asciiTheme="minorHAnsi" w:hAnsiTheme="minorHAnsi" w:cstheme="minorHAnsi"/>
          <w:sz w:val="20"/>
          <w:szCs w:val="20"/>
        </w:rPr>
        <w:t xml:space="preserve"> (zgodnie z zaproponowaną wartością w kryterium oceny ofert)</w:t>
      </w:r>
      <w:r w:rsidRPr="00966B1E">
        <w:rPr>
          <w:rFonts w:asciiTheme="minorHAnsi" w:hAnsiTheme="minorHAnsi" w:cstheme="minorHAnsi"/>
          <w:sz w:val="20"/>
          <w:szCs w:val="20"/>
        </w:rPr>
        <w:t xml:space="preserve"> w </w:t>
      </w:r>
      <w:r w:rsidR="00C54E0C" w:rsidRPr="00966B1E">
        <w:rPr>
          <w:rFonts w:asciiTheme="minorHAnsi" w:hAnsiTheme="minorHAnsi" w:cstheme="minorHAnsi"/>
          <w:sz w:val="20"/>
          <w:szCs w:val="20"/>
        </w:rPr>
        <w:t xml:space="preserve">miejscu realizacji </w:t>
      </w:r>
      <w:r w:rsidR="00605103" w:rsidRPr="00966B1E">
        <w:rPr>
          <w:rFonts w:asciiTheme="minorHAnsi" w:hAnsiTheme="minorHAnsi" w:cstheme="minorHAnsi"/>
          <w:sz w:val="20"/>
          <w:szCs w:val="20"/>
        </w:rPr>
        <w:t>………………..</w:t>
      </w:r>
      <w:r w:rsidR="006E22B2" w:rsidRPr="00966B1E">
        <w:rPr>
          <w:rFonts w:asciiTheme="minorHAnsi" w:hAnsiTheme="minorHAnsi" w:cstheme="minorHAnsi"/>
          <w:sz w:val="20"/>
          <w:szCs w:val="20"/>
        </w:rPr>
        <w:t>. Zamawiający w podjęciu ww. czynności dopuszcza formę zdalną.</w:t>
      </w:r>
      <w:r w:rsidR="00733279" w:rsidRPr="00966B1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1923C1E" w14:textId="4345E017" w:rsidR="00295981" w:rsidRPr="00966B1E" w:rsidRDefault="00295981" w:rsidP="00680367">
      <w:pPr>
        <w:pStyle w:val="Default"/>
        <w:numPr>
          <w:ilvl w:val="0"/>
          <w:numId w:val="26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Maksymalny czas na usunięcie awarii do </w:t>
      </w:r>
      <w:r w:rsidR="00605103" w:rsidRPr="00966B1E">
        <w:rPr>
          <w:rFonts w:asciiTheme="minorHAnsi" w:hAnsiTheme="minorHAnsi" w:cstheme="minorHAnsi"/>
          <w:sz w:val="20"/>
          <w:szCs w:val="20"/>
        </w:rPr>
        <w:t>…………….</w:t>
      </w:r>
      <w:r w:rsidRPr="00966B1E">
        <w:rPr>
          <w:rFonts w:asciiTheme="minorHAnsi" w:hAnsiTheme="minorHAnsi" w:cstheme="minorHAnsi"/>
          <w:sz w:val="20"/>
          <w:szCs w:val="20"/>
        </w:rPr>
        <w:t xml:space="preserve"> godzin od </w:t>
      </w:r>
      <w:r w:rsidR="00671D0C" w:rsidRPr="00966B1E">
        <w:rPr>
          <w:rFonts w:asciiTheme="minorHAnsi" w:hAnsiTheme="minorHAnsi" w:cstheme="minorHAnsi"/>
          <w:sz w:val="20"/>
          <w:szCs w:val="20"/>
        </w:rPr>
        <w:t>diagnostyki</w:t>
      </w:r>
      <w:r w:rsidRPr="00966B1E">
        <w:rPr>
          <w:rFonts w:asciiTheme="minorHAnsi" w:hAnsiTheme="minorHAnsi" w:cstheme="minorHAnsi"/>
          <w:sz w:val="20"/>
          <w:szCs w:val="20"/>
        </w:rPr>
        <w:t xml:space="preserve">, chyba że awaria dotyczy części nie będących przedmiotem standardowych napraw. Po przedstawieniu diagnostyki i konieczności zamówienia niestandardowych elementów Wykonawca dokona naprawy urządzenia w terminie nieprzekraczającym </w:t>
      </w:r>
      <w:r w:rsidR="00C54E0C" w:rsidRPr="00966B1E">
        <w:rPr>
          <w:rFonts w:asciiTheme="minorHAnsi" w:hAnsiTheme="minorHAnsi" w:cstheme="minorHAnsi"/>
          <w:sz w:val="20"/>
          <w:szCs w:val="20"/>
        </w:rPr>
        <w:t>…………</w:t>
      </w:r>
      <w:r w:rsidRPr="00966B1E">
        <w:rPr>
          <w:rFonts w:asciiTheme="minorHAnsi" w:hAnsiTheme="minorHAnsi" w:cstheme="minorHAnsi"/>
          <w:sz w:val="20"/>
          <w:szCs w:val="20"/>
        </w:rPr>
        <w:t>dni roboczych,</w:t>
      </w:r>
    </w:p>
    <w:p w14:paraId="239DCF13" w14:textId="77777777" w:rsidR="007F2211" w:rsidRPr="00966B1E" w:rsidRDefault="00295981" w:rsidP="00680367">
      <w:pPr>
        <w:pStyle w:val="Default"/>
        <w:numPr>
          <w:ilvl w:val="0"/>
          <w:numId w:val="26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W przypadku konieczności dostarczenia części z zagranicy na pisemny wniosek Wykonawcy, Zlecający może wyrazić zgodę na wydłużenie terminu naprawy. </w:t>
      </w:r>
    </w:p>
    <w:p w14:paraId="6CF0995F" w14:textId="602F0BB1" w:rsidR="002E0275" w:rsidRPr="00966B1E" w:rsidRDefault="002E0275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Style w:val="Odwoaniedokomentarza"/>
          <w:rFonts w:asciiTheme="minorHAnsi" w:hAnsiTheme="minorHAnsi" w:cstheme="minorHAnsi"/>
          <w:sz w:val="20"/>
          <w:szCs w:val="20"/>
        </w:rPr>
        <w:t>O</w:t>
      </w:r>
      <w:r w:rsidRPr="00966B1E">
        <w:rPr>
          <w:rFonts w:asciiTheme="minorHAnsi" w:hAnsiTheme="minorHAnsi" w:cstheme="minorHAnsi"/>
          <w:sz w:val="20"/>
          <w:szCs w:val="20"/>
        </w:rPr>
        <w:t>dpowiedzialność z tytułu gwarancji obejmuje zarówno wady powstałe z przyczyn tkwiących w</w:t>
      </w:r>
      <w:ins w:id="3" w:author="Krzysztof Górny" w:date="2023-01-16T15:05:00Z">
        <w:r w:rsidR="004A1BE1" w:rsidRPr="00966B1E">
          <w:rPr>
            <w:rFonts w:asciiTheme="minorHAnsi" w:hAnsiTheme="minorHAnsi" w:cstheme="minorHAnsi"/>
            <w:sz w:val="20"/>
            <w:szCs w:val="20"/>
          </w:rPr>
          <w:t> </w:t>
        </w:r>
      </w:ins>
      <w:del w:id="4" w:author="Krzysztof Górny" w:date="2023-01-16T15:05:00Z">
        <w:r w:rsidRPr="00966B1E" w:rsidDel="004A1BE1">
          <w:rPr>
            <w:rFonts w:asciiTheme="minorHAnsi" w:hAnsiTheme="minorHAnsi" w:cstheme="minorHAnsi"/>
            <w:sz w:val="20"/>
            <w:szCs w:val="20"/>
          </w:rPr>
          <w:delText xml:space="preserve"> </w:delText>
        </w:r>
      </w:del>
      <w:r w:rsidRPr="00966B1E">
        <w:rPr>
          <w:rFonts w:asciiTheme="minorHAnsi" w:hAnsiTheme="minorHAnsi" w:cstheme="minorHAnsi"/>
          <w:sz w:val="20"/>
          <w:szCs w:val="20"/>
        </w:rPr>
        <w:t xml:space="preserve">Przedmiocie zamówienia w chwili dokonania odbioru przez Zamawiającego jak i wszelkie inne wady </w:t>
      </w:r>
      <w:r w:rsidRPr="00966B1E">
        <w:rPr>
          <w:rFonts w:asciiTheme="minorHAnsi" w:hAnsiTheme="minorHAnsi" w:cstheme="minorHAnsi"/>
          <w:sz w:val="20"/>
          <w:szCs w:val="20"/>
        </w:rPr>
        <w:lastRenderedPageBreak/>
        <w:t xml:space="preserve">fizyczne, powstałe z przyczyn, za które Zamawiający nie ponosi odpowiedzialności, pod warunkiem, że wady te ujawnią się i zostaną zgłoszone </w:t>
      </w:r>
      <w:r w:rsidR="00944836" w:rsidRPr="00966B1E">
        <w:rPr>
          <w:rFonts w:asciiTheme="minorHAnsi" w:hAnsiTheme="minorHAnsi" w:cstheme="minorHAnsi"/>
          <w:sz w:val="20"/>
          <w:szCs w:val="20"/>
        </w:rPr>
        <w:t>Wykonawcy w</w:t>
      </w:r>
      <w:r w:rsidRPr="00966B1E">
        <w:rPr>
          <w:rFonts w:asciiTheme="minorHAnsi" w:hAnsiTheme="minorHAnsi" w:cstheme="minorHAnsi"/>
          <w:sz w:val="20"/>
          <w:szCs w:val="20"/>
        </w:rPr>
        <w:t xml:space="preserve"> ciągu terminu obowiązywania gwarancji.</w:t>
      </w:r>
    </w:p>
    <w:p w14:paraId="6538CD4B" w14:textId="77777777" w:rsidR="002E0275" w:rsidRPr="00966B1E" w:rsidRDefault="002E0275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pacing w:val="-1"/>
          <w:sz w:val="20"/>
          <w:szCs w:val="20"/>
        </w:rPr>
        <w:t xml:space="preserve">Okres rękojmi jest tożsamy z okresem gwarancji. </w:t>
      </w:r>
    </w:p>
    <w:p w14:paraId="6293E902" w14:textId="004BD0BD" w:rsidR="002E0275" w:rsidRPr="00BA56B7" w:rsidRDefault="002E0275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BA56B7">
        <w:rPr>
          <w:rFonts w:asciiTheme="minorHAnsi" w:hAnsiTheme="minorHAnsi" w:cstheme="minorHAnsi"/>
          <w:spacing w:val="-1"/>
          <w:sz w:val="20"/>
          <w:szCs w:val="20"/>
        </w:rPr>
        <w:t>Za warunki realizacji gwarancji i napraw serwisowych zgodnie z zawartą umową odpowiada tylko wyłącznie Wykonawca, a nie producent przedmiotu zamówienia. Zamawiający w razie jakichkolwiek problemów kontaktuje się tylko i wyłącznie z wykonawcą umowy</w:t>
      </w:r>
      <w:r w:rsidR="00230F94" w:rsidRPr="00BA56B7">
        <w:rPr>
          <w:rFonts w:asciiTheme="minorHAnsi" w:hAnsiTheme="minorHAnsi" w:cstheme="minorHAnsi"/>
          <w:spacing w:val="-1"/>
          <w:sz w:val="20"/>
          <w:szCs w:val="20"/>
        </w:rPr>
        <w:t>, który udzielił gwarancji zgodnie z zawartą umową</w:t>
      </w:r>
      <w:r w:rsidRPr="00BA56B7">
        <w:rPr>
          <w:rFonts w:asciiTheme="minorHAnsi" w:hAnsiTheme="minorHAnsi" w:cstheme="minorHAnsi"/>
          <w:spacing w:val="-1"/>
          <w:sz w:val="20"/>
          <w:szCs w:val="20"/>
        </w:rPr>
        <w:t>.</w:t>
      </w:r>
    </w:p>
    <w:p w14:paraId="22FA5CF6" w14:textId="402032E6" w:rsidR="007D15F3" w:rsidRPr="00BA56B7" w:rsidRDefault="007D15F3" w:rsidP="00680367">
      <w:pPr>
        <w:pStyle w:val="Default"/>
        <w:numPr>
          <w:ilvl w:val="3"/>
          <w:numId w:val="21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BA56B7">
        <w:rPr>
          <w:rFonts w:asciiTheme="minorHAnsi" w:hAnsiTheme="minorHAnsi" w:cstheme="minorHAnsi"/>
          <w:spacing w:val="-1"/>
          <w:sz w:val="20"/>
          <w:szCs w:val="20"/>
        </w:rPr>
        <w:t>Pozostałe</w:t>
      </w:r>
      <w:r w:rsidR="00605103" w:rsidRPr="00BA56B7">
        <w:rPr>
          <w:rFonts w:asciiTheme="minorHAnsi" w:hAnsiTheme="minorHAnsi" w:cstheme="minorHAnsi"/>
          <w:spacing w:val="-1"/>
          <w:sz w:val="20"/>
          <w:szCs w:val="20"/>
        </w:rPr>
        <w:t>, niezapisane</w:t>
      </w:r>
      <w:r w:rsidRPr="00BA56B7">
        <w:rPr>
          <w:rFonts w:asciiTheme="minorHAnsi" w:hAnsiTheme="minorHAnsi" w:cstheme="minorHAnsi"/>
          <w:spacing w:val="-1"/>
          <w:sz w:val="20"/>
          <w:szCs w:val="20"/>
        </w:rPr>
        <w:t xml:space="preserve"> warunki zostaną </w:t>
      </w:r>
      <w:r w:rsidR="00E257DB" w:rsidRPr="00BA56B7">
        <w:rPr>
          <w:rFonts w:asciiTheme="minorHAnsi" w:hAnsiTheme="minorHAnsi" w:cstheme="minorHAnsi"/>
          <w:spacing w:val="-1"/>
          <w:sz w:val="20"/>
          <w:szCs w:val="20"/>
        </w:rPr>
        <w:t>uregulowane na etapie zawierania umowy z wybranym wykonawcą</w:t>
      </w:r>
      <w:r w:rsidR="00605103" w:rsidRPr="00BA56B7">
        <w:rPr>
          <w:rFonts w:asciiTheme="minorHAnsi" w:hAnsiTheme="minorHAnsi" w:cstheme="minorHAnsi"/>
          <w:spacing w:val="-1"/>
          <w:sz w:val="20"/>
          <w:szCs w:val="20"/>
        </w:rPr>
        <w:t xml:space="preserve"> lub pozostaną w zgodności z obowiązującymi przepisami prawa</w:t>
      </w:r>
      <w:r w:rsidRPr="00BA56B7">
        <w:rPr>
          <w:rFonts w:asciiTheme="minorHAnsi" w:hAnsiTheme="minorHAnsi" w:cstheme="minorHAnsi"/>
          <w:spacing w:val="-1"/>
          <w:sz w:val="20"/>
          <w:szCs w:val="20"/>
        </w:rPr>
        <w:t xml:space="preserve">. </w:t>
      </w:r>
    </w:p>
    <w:p w14:paraId="573DB5F5" w14:textId="77777777" w:rsidR="00295981" w:rsidRPr="00966B1E" w:rsidRDefault="00295981" w:rsidP="00295981">
      <w:pPr>
        <w:pStyle w:val="Default"/>
        <w:adjustRightInd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5F5ED036" w14:textId="09D4C983" w:rsidR="002E0275" w:rsidRPr="00966B1E" w:rsidRDefault="002E0275" w:rsidP="00680367">
      <w:pPr>
        <w:pStyle w:val="Akapitzlist"/>
        <w:numPr>
          <w:ilvl w:val="2"/>
          <w:numId w:val="31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966B1E">
        <w:rPr>
          <w:rFonts w:asciiTheme="minorHAnsi" w:hAnsiTheme="minorHAnsi" w:cstheme="minorHAnsi"/>
          <w:b/>
          <w:sz w:val="20"/>
          <w:szCs w:val="20"/>
        </w:rPr>
        <w:t>Wady Przedmiotu Umowy</w:t>
      </w:r>
    </w:p>
    <w:p w14:paraId="53668354" w14:textId="11DFA006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sz w:val="20"/>
          <w:szCs w:val="20"/>
        </w:rPr>
        <w:t>Zamawiający zobowiązuje się do o</w:t>
      </w:r>
      <w:r w:rsidR="005C62C9" w:rsidRPr="00966B1E">
        <w:rPr>
          <w:rFonts w:cstheme="minorHAnsi"/>
          <w:sz w:val="20"/>
          <w:szCs w:val="20"/>
        </w:rPr>
        <w:t>d</w:t>
      </w:r>
      <w:r w:rsidRPr="00966B1E">
        <w:rPr>
          <w:rFonts w:cstheme="minorHAnsi"/>
          <w:sz w:val="20"/>
          <w:szCs w:val="20"/>
        </w:rPr>
        <w:t>bioru Przedmiotu umowy, z zastrzeżeniem ust. 2 – 7 poniżej.</w:t>
      </w:r>
    </w:p>
    <w:p w14:paraId="1EC913F2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sz w:val="20"/>
          <w:szCs w:val="20"/>
        </w:rPr>
        <w:t>Zamawiający zastrzega sobie prawo nie przyjęcia całości lub części Przedmiotu umowy, jeśli zawierać będzie on braki w dokumentacji, bądź inne wady, w szczególności nie będzie odpowiadać treści zapytania ofertowego, oferty lub specyfikacji Przedmiotu umowy.</w:t>
      </w:r>
    </w:p>
    <w:p w14:paraId="230EEA01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>Jeżeli w toku czynności odbioru Przedmiotu umowy zostaną stwierdzone wady to Zamawiającemu przysługują następujące uprawnienia:</w:t>
      </w:r>
    </w:p>
    <w:p w14:paraId="0E33FFF5" w14:textId="70DC4CF5" w:rsidR="002E0275" w:rsidRPr="00966B1E" w:rsidRDefault="002E0275" w:rsidP="00680367">
      <w:pPr>
        <w:numPr>
          <w:ilvl w:val="0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color w:val="000000"/>
          <w:sz w:val="20"/>
          <w:szCs w:val="20"/>
        </w:rPr>
      </w:pPr>
      <w:r w:rsidRPr="00966B1E">
        <w:rPr>
          <w:rFonts w:eastAsia="Times New Roman" w:cstheme="minorHAnsi"/>
          <w:color w:val="000000"/>
          <w:sz w:val="20"/>
          <w:szCs w:val="20"/>
        </w:rPr>
        <w:t xml:space="preserve">jeżeli wady są możliwe do </w:t>
      </w:r>
      <w:r w:rsidR="004150AA" w:rsidRPr="00966B1E">
        <w:rPr>
          <w:rFonts w:eastAsia="Times New Roman" w:cstheme="minorHAnsi"/>
          <w:color w:val="000000"/>
          <w:sz w:val="20"/>
          <w:szCs w:val="20"/>
        </w:rPr>
        <w:t>usunięcia przez</w:t>
      </w:r>
      <w:r w:rsidRPr="00966B1E">
        <w:rPr>
          <w:rFonts w:eastAsia="Times New Roman" w:cstheme="minorHAnsi"/>
          <w:color w:val="000000"/>
          <w:sz w:val="20"/>
          <w:szCs w:val="20"/>
        </w:rPr>
        <w:t xml:space="preserve"> Wykonawcę, Zamawiający może odmówić odbioru Przedmiotu umowy, żądając ich usunięcia w wyznaczonym przez siebie terminie,</w:t>
      </w:r>
    </w:p>
    <w:p w14:paraId="7BEF1A70" w14:textId="77777777" w:rsidR="002E0275" w:rsidRPr="00966B1E" w:rsidRDefault="002E0275" w:rsidP="00680367">
      <w:pPr>
        <w:numPr>
          <w:ilvl w:val="0"/>
          <w:numId w:val="25"/>
        </w:numPr>
        <w:spacing w:after="0" w:line="240" w:lineRule="auto"/>
        <w:ind w:left="993"/>
        <w:jc w:val="both"/>
        <w:rPr>
          <w:rFonts w:eastAsia="Times New Roman" w:cstheme="minorHAnsi"/>
          <w:color w:val="000000"/>
          <w:sz w:val="20"/>
          <w:szCs w:val="20"/>
        </w:rPr>
      </w:pPr>
      <w:r w:rsidRPr="00966B1E">
        <w:rPr>
          <w:rFonts w:eastAsia="Times New Roman" w:cstheme="minorHAnsi"/>
          <w:color w:val="000000"/>
          <w:sz w:val="20"/>
          <w:szCs w:val="20"/>
        </w:rPr>
        <w:t>jeżeli wad usunąć się nie da i według Zamawiającego Przedmiot umowy nie nadaje się do użytkowania zgodnie z przeznaczeniem to Zamawiający może odstąpić od realizacji Przedmiotu umowy i żądać zwrotu przez Wykonawcę wszystkich wpłaconych płatności za Przedmiot umowy.</w:t>
      </w:r>
    </w:p>
    <w:p w14:paraId="1ED642FC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sz w:val="20"/>
          <w:szCs w:val="20"/>
        </w:rPr>
        <w:t xml:space="preserve">Jeżeli pomimo upływu terminu, o którym mowa w umowie, Przedmiot umowy nadal będzie posiadał wady lub nie będzie spełniał wymagań Zamawiającego w zakresie specyfikacji Przedmiotu umowy, Zamawiający może odstąpić od niniejszej umowy bez zapłaty ceny. </w:t>
      </w:r>
    </w:p>
    <w:p w14:paraId="1CD4809C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>Odmowa przyjęcia Przedmiotu umowy jest równoznaczna z uznaniem, że nie został on wykonany i dostarczony w terminie.</w:t>
      </w:r>
    </w:p>
    <w:p w14:paraId="1F56A9F4" w14:textId="5344FFDC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 xml:space="preserve">W przypadku, gdy wady są możliwe do </w:t>
      </w:r>
      <w:r w:rsidR="004150AA" w:rsidRPr="00966B1E">
        <w:rPr>
          <w:rFonts w:cstheme="minorHAnsi"/>
          <w:color w:val="000000"/>
          <w:sz w:val="20"/>
          <w:szCs w:val="20"/>
        </w:rPr>
        <w:t>usunięcia przez</w:t>
      </w:r>
      <w:r w:rsidRPr="00966B1E">
        <w:rPr>
          <w:rFonts w:cstheme="minorHAnsi"/>
          <w:color w:val="000000"/>
          <w:sz w:val="20"/>
          <w:szCs w:val="20"/>
        </w:rPr>
        <w:t xml:space="preserve"> Wykonawcę – Zamawiający wyznaczy Wykonawcy termin na ich usunięcie.</w:t>
      </w:r>
    </w:p>
    <w:p w14:paraId="5AC2C1D7" w14:textId="597DD76F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 xml:space="preserve">W razie wątpliwości, Strony wskazują, że jeżeli wady zostaną usunięte w terminie wyznaczonym przez </w:t>
      </w:r>
      <w:r w:rsidR="004150AA" w:rsidRPr="00966B1E">
        <w:rPr>
          <w:rFonts w:cstheme="minorHAnsi"/>
          <w:color w:val="000000"/>
          <w:sz w:val="20"/>
          <w:szCs w:val="20"/>
        </w:rPr>
        <w:t>Zamawiającego i</w:t>
      </w:r>
      <w:r w:rsidRPr="00966B1E">
        <w:rPr>
          <w:rFonts w:cstheme="minorHAnsi"/>
          <w:color w:val="000000"/>
          <w:sz w:val="20"/>
          <w:szCs w:val="20"/>
        </w:rPr>
        <w:t xml:space="preserve"> jednocześnie przekroczony zostanie termin realizacji umowy określony w </w:t>
      </w:r>
      <w:r w:rsidRPr="00966B1E">
        <w:rPr>
          <w:rFonts w:cstheme="minorHAnsi"/>
          <w:sz w:val="20"/>
          <w:szCs w:val="20"/>
        </w:rPr>
        <w:t>umowie,</w:t>
      </w:r>
      <w:r w:rsidRPr="00966B1E">
        <w:rPr>
          <w:rFonts w:cstheme="minorHAnsi"/>
          <w:color w:val="000000"/>
          <w:sz w:val="20"/>
          <w:szCs w:val="20"/>
        </w:rPr>
        <w:t xml:space="preserve"> Zamawiającemu przysługują kary umowne za opóźnienia w realizacji Przedmiotu umowy.</w:t>
      </w:r>
    </w:p>
    <w:p w14:paraId="7C934AE4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b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 xml:space="preserve">Jeżeli wady nie zostaną usunięte w terminie lub nie zostaną usunięte w sposób należyty, Zamawiający będzie miał prawo odstąpić od realizacji Przedmiotu umowy i żądać zapłaty kary umownej z tego tytułu oraz zwrotu wszystkich wpłaconych płatności za przedmiot umowy. </w:t>
      </w:r>
    </w:p>
    <w:p w14:paraId="39ACFB59" w14:textId="77777777" w:rsidR="002E0275" w:rsidRPr="00966B1E" w:rsidRDefault="002E0275" w:rsidP="00680367">
      <w:pPr>
        <w:numPr>
          <w:ilvl w:val="0"/>
          <w:numId w:val="24"/>
        </w:numPr>
        <w:spacing w:after="0" w:line="240" w:lineRule="auto"/>
        <w:ind w:left="709"/>
        <w:jc w:val="both"/>
        <w:rPr>
          <w:rFonts w:cstheme="minorHAnsi"/>
          <w:b/>
          <w:sz w:val="20"/>
          <w:szCs w:val="20"/>
        </w:rPr>
      </w:pPr>
      <w:r w:rsidRPr="00966B1E">
        <w:rPr>
          <w:rFonts w:cstheme="minorHAnsi"/>
          <w:color w:val="000000"/>
          <w:sz w:val="20"/>
          <w:szCs w:val="20"/>
        </w:rPr>
        <w:t>Zamawiający ma prawo za czas przestoju spowodowany wadami przedmiotu zamówienia do obciążenia karami wykonawcę zgodnie z wysokością kar.</w:t>
      </w:r>
    </w:p>
    <w:p w14:paraId="3C335C2D" w14:textId="77777777" w:rsidR="002E0275" w:rsidRPr="00966B1E" w:rsidRDefault="002E0275" w:rsidP="002E0275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/>
        <w:ind w:left="144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1963F1D5" w14:textId="66553655" w:rsidR="002E0275" w:rsidRPr="00966B1E" w:rsidRDefault="00B21B96" w:rsidP="00680367">
      <w:pPr>
        <w:pStyle w:val="Akapitzlist"/>
        <w:numPr>
          <w:ilvl w:val="2"/>
          <w:numId w:val="31"/>
        </w:numPr>
        <w:suppressAutoHyphens/>
        <w:spacing w:before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66B1E">
        <w:rPr>
          <w:rFonts w:asciiTheme="minorHAnsi" w:hAnsiTheme="minorHAnsi" w:cstheme="minorHAnsi"/>
          <w:b/>
          <w:sz w:val="20"/>
          <w:szCs w:val="20"/>
        </w:rPr>
        <w:t>Odstąpienie od</w:t>
      </w:r>
      <w:r w:rsidR="002E0275" w:rsidRPr="00966B1E">
        <w:rPr>
          <w:rFonts w:asciiTheme="minorHAnsi" w:hAnsiTheme="minorHAnsi" w:cstheme="minorHAnsi"/>
          <w:b/>
          <w:sz w:val="20"/>
          <w:szCs w:val="20"/>
        </w:rPr>
        <w:t xml:space="preserve"> umowy</w:t>
      </w:r>
    </w:p>
    <w:p w14:paraId="2A4136CC" w14:textId="66690CE3" w:rsidR="002E0275" w:rsidRPr="00966B1E" w:rsidRDefault="002E0275" w:rsidP="00680367">
      <w:pPr>
        <w:pStyle w:val="Akapitzlist"/>
        <w:numPr>
          <w:ilvl w:val="0"/>
          <w:numId w:val="22"/>
        </w:numPr>
        <w:suppressAutoHyphens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Zamawiający, może </w:t>
      </w:r>
      <w:r w:rsidR="00B21B96" w:rsidRPr="00966B1E">
        <w:rPr>
          <w:rFonts w:asciiTheme="minorHAnsi" w:hAnsiTheme="minorHAnsi" w:cstheme="minorHAnsi"/>
          <w:sz w:val="20"/>
          <w:szCs w:val="20"/>
        </w:rPr>
        <w:t>odstąpić od</w:t>
      </w:r>
      <w:r w:rsidRPr="00966B1E">
        <w:rPr>
          <w:rFonts w:asciiTheme="minorHAnsi" w:hAnsiTheme="minorHAnsi" w:cstheme="minorHAnsi"/>
          <w:sz w:val="20"/>
          <w:szCs w:val="20"/>
        </w:rPr>
        <w:t xml:space="preserve"> zawart</w:t>
      </w:r>
      <w:r w:rsidR="00B21B96" w:rsidRPr="00966B1E">
        <w:rPr>
          <w:rFonts w:asciiTheme="minorHAnsi" w:hAnsiTheme="minorHAnsi" w:cstheme="minorHAnsi"/>
          <w:sz w:val="20"/>
          <w:szCs w:val="20"/>
        </w:rPr>
        <w:t>ej</w:t>
      </w:r>
      <w:r w:rsidRPr="00966B1E">
        <w:rPr>
          <w:rFonts w:asciiTheme="minorHAnsi" w:hAnsiTheme="minorHAnsi" w:cstheme="minorHAnsi"/>
          <w:sz w:val="20"/>
          <w:szCs w:val="20"/>
        </w:rPr>
        <w:t xml:space="preserve"> umow</w:t>
      </w:r>
      <w:r w:rsidR="00B21B96" w:rsidRPr="00966B1E">
        <w:rPr>
          <w:rFonts w:asciiTheme="minorHAnsi" w:hAnsiTheme="minorHAnsi" w:cstheme="minorHAnsi"/>
          <w:sz w:val="20"/>
          <w:szCs w:val="20"/>
        </w:rPr>
        <w:t>y</w:t>
      </w:r>
      <w:r w:rsidRPr="00966B1E">
        <w:rPr>
          <w:rFonts w:asciiTheme="minorHAnsi" w:hAnsiTheme="minorHAnsi" w:cstheme="minorHAnsi"/>
          <w:sz w:val="20"/>
          <w:szCs w:val="20"/>
        </w:rPr>
        <w:t xml:space="preserve"> w całości lub części w następujących przypadkach:</w:t>
      </w:r>
    </w:p>
    <w:p w14:paraId="22DFEF5A" w14:textId="6C073D6A" w:rsidR="002E0275" w:rsidRPr="00966B1E" w:rsidRDefault="004150AA" w:rsidP="00680367">
      <w:pPr>
        <w:pStyle w:val="Akapitzlist"/>
        <w:numPr>
          <w:ilvl w:val="1"/>
          <w:numId w:val="23"/>
        </w:numPr>
        <w:suppressAutoHyphens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gdy Wykonawca</w:t>
      </w:r>
      <w:r w:rsidR="002E0275" w:rsidRPr="00966B1E">
        <w:rPr>
          <w:rFonts w:asciiTheme="minorHAnsi" w:hAnsiTheme="minorHAnsi" w:cstheme="minorHAnsi"/>
          <w:sz w:val="20"/>
          <w:szCs w:val="20"/>
        </w:rPr>
        <w:t xml:space="preserve"> opóźnia się z realizacją Przedmiotu umowy w ustalonym w umowie terminie, po wcześniejszym wezwaniu do prawidłowej realizacji umowy, </w:t>
      </w:r>
    </w:p>
    <w:p w14:paraId="062E34ED" w14:textId="77777777" w:rsidR="00EC4F95" w:rsidRDefault="002E0275" w:rsidP="00EC4F95">
      <w:pPr>
        <w:pStyle w:val="Akapitzlist"/>
        <w:numPr>
          <w:ilvl w:val="1"/>
          <w:numId w:val="23"/>
        </w:numPr>
        <w:suppressAutoHyphens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629218F8" w14:textId="594B1951" w:rsidR="00EC4F95" w:rsidRPr="005A0AEA" w:rsidRDefault="00EC4F95" w:rsidP="00EC4F95">
      <w:pPr>
        <w:pStyle w:val="Akapitzlist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5A0AEA">
        <w:rPr>
          <w:rFonts w:asciiTheme="minorHAnsi" w:hAnsiTheme="minorHAnsi" w:cstheme="minorHAnsi"/>
          <w:b/>
          <w:bCs/>
          <w:sz w:val="20"/>
          <w:szCs w:val="20"/>
        </w:rPr>
        <w:t>Zamawiający zweryfikuje parametry w dostarczanym przedmiocie zamówienia na etapie odbioru FAT. Niespełnienie wskazanych w ofercie parametrów spowoduje odstąpienie od umowy i konieczność zwrotu wpłaconej na rzecz Wykonawcy dotychczasowej kwoty wraz z zaliczką.</w:t>
      </w:r>
    </w:p>
    <w:p w14:paraId="3D468AAE" w14:textId="3BF8DB43" w:rsidR="002E0275" w:rsidRDefault="002E0275" w:rsidP="00680367">
      <w:pPr>
        <w:pStyle w:val="Akapitzlist"/>
        <w:numPr>
          <w:ilvl w:val="0"/>
          <w:numId w:val="22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966B1E">
        <w:rPr>
          <w:rFonts w:asciiTheme="minorHAnsi" w:hAnsiTheme="minorHAnsi" w:cstheme="minorHAnsi"/>
          <w:sz w:val="20"/>
          <w:szCs w:val="20"/>
        </w:rPr>
        <w:t>Szczegółowe warunki rozliczenia na wypadek wypowiedzenia umowy zostaną ustalone w umowie między Zamawiającym a Wykonawcą.</w:t>
      </w:r>
    </w:p>
    <w:p w14:paraId="10065697" w14:textId="1D49005C" w:rsidR="005B2397" w:rsidRPr="005B2397" w:rsidRDefault="005B2397" w:rsidP="00680367">
      <w:pPr>
        <w:pStyle w:val="Akapitzlist"/>
        <w:numPr>
          <w:ilvl w:val="2"/>
          <w:numId w:val="31"/>
        </w:numPr>
        <w:suppressAutoHyphens/>
        <w:jc w:val="both"/>
        <w:rPr>
          <w:rFonts w:ascii="Calibri" w:hAnsi="Calibri" w:cs="Calibri"/>
          <w:b/>
          <w:bCs/>
          <w:sz w:val="20"/>
          <w:szCs w:val="20"/>
        </w:rPr>
      </w:pPr>
      <w:r w:rsidRPr="005B2397">
        <w:rPr>
          <w:rFonts w:ascii="Calibri" w:hAnsi="Calibri" w:cs="Calibri"/>
          <w:b/>
          <w:bCs/>
          <w:sz w:val="20"/>
          <w:szCs w:val="20"/>
        </w:rPr>
        <w:t>Inne:</w:t>
      </w:r>
    </w:p>
    <w:p w14:paraId="1B180971" w14:textId="77777777" w:rsidR="00286EC6" w:rsidRPr="00F56AC8" w:rsidRDefault="00286EC6" w:rsidP="00ED557B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56AC8">
        <w:rPr>
          <w:rFonts w:asciiTheme="minorHAnsi" w:hAnsiTheme="minorHAnsi" w:cstheme="minorHAnsi"/>
          <w:sz w:val="20"/>
          <w:szCs w:val="20"/>
        </w:rPr>
        <w:t>Wszelkie spory związane z interpretacją lub realizacją umowy o realizację projektu będą najpierw rozstrzygane w drodze negocjacji. Jeśli negocjacje nie przyniosą pozytywnych rezultatów w ciągu 30 dni od ich rozpoczęcia, sądem właściwym do rozstrzygania sporów będzie Sąd Powszechny właściwy dla siedziby powoda.</w:t>
      </w:r>
    </w:p>
    <w:p w14:paraId="2AB11C12" w14:textId="175689ED" w:rsidR="0005323E" w:rsidRPr="00F56AC8" w:rsidRDefault="00F56AC8" w:rsidP="00ED557B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W przypadku stron anglojęzycznych - </w:t>
      </w:r>
      <w:r w:rsidR="00286EC6" w:rsidRPr="00F56AC8">
        <w:rPr>
          <w:rFonts w:asciiTheme="minorHAnsi" w:hAnsiTheme="minorHAnsi" w:cstheme="minorHAnsi"/>
          <w:sz w:val="20"/>
          <w:szCs w:val="20"/>
        </w:rPr>
        <w:t xml:space="preserve">Wszystkie tłumaczenia niniejszej Umowy oraz wszelkich dokumentów, zawiadomień, </w:t>
      </w:r>
      <w:proofErr w:type="spellStart"/>
      <w:r w:rsidR="00286EC6" w:rsidRPr="00F56AC8">
        <w:rPr>
          <w:rFonts w:asciiTheme="minorHAnsi" w:hAnsiTheme="minorHAnsi" w:cstheme="minorHAnsi"/>
          <w:sz w:val="20"/>
          <w:szCs w:val="20"/>
        </w:rPr>
        <w:t>certyfika</w:t>
      </w:r>
      <w:r>
        <w:rPr>
          <w:rFonts w:asciiTheme="minorHAnsi" w:hAnsiTheme="minorHAnsi" w:cstheme="minorHAnsi"/>
          <w:sz w:val="20"/>
          <w:szCs w:val="20"/>
        </w:rPr>
        <w:t>w</w:t>
      </w:r>
      <w:r w:rsidR="00286EC6" w:rsidRPr="00F56AC8">
        <w:rPr>
          <w:rFonts w:asciiTheme="minorHAnsi" w:hAnsiTheme="minorHAnsi" w:cstheme="minorHAnsi"/>
          <w:sz w:val="20"/>
          <w:szCs w:val="20"/>
        </w:rPr>
        <w:t>ów</w:t>
      </w:r>
      <w:proofErr w:type="spellEnd"/>
      <w:r w:rsidR="00286EC6" w:rsidRPr="00F56AC8">
        <w:rPr>
          <w:rFonts w:asciiTheme="minorHAnsi" w:hAnsiTheme="minorHAnsi" w:cstheme="minorHAnsi"/>
          <w:sz w:val="20"/>
          <w:szCs w:val="20"/>
        </w:rPr>
        <w:t xml:space="preserve"> lub komunikatów związanych z postępowaniem dotyczącym rozstrzygania sporów na mocy niniejszej Umowy będą wykonywane wyłącznie przez tłumacza przysięgłego, certyfikowanego lub oficjalnie upoważnionego. Wszelkie tłumaczenia nieposiadające certyfikatu nie mają mocy prawnej. </w:t>
      </w:r>
    </w:p>
    <w:p w14:paraId="1CC0C59F" w14:textId="77777777" w:rsidR="005B5D87" w:rsidRPr="005B5D87" w:rsidRDefault="00286EC6" w:rsidP="005B5D87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  <w:color w:val="EE0000"/>
          <w:sz w:val="20"/>
          <w:szCs w:val="20"/>
        </w:rPr>
      </w:pPr>
      <w:r w:rsidRPr="00F56AC8">
        <w:rPr>
          <w:rFonts w:asciiTheme="minorHAnsi" w:hAnsiTheme="minorHAnsi" w:cstheme="minorHAnsi"/>
          <w:sz w:val="20"/>
          <w:szCs w:val="20"/>
        </w:rPr>
        <w:t>W przypadku rozbieżności wersja angielska ma charakter rozstrzygający.</w:t>
      </w:r>
      <w:r w:rsidR="0005323E" w:rsidRPr="00F56AC8">
        <w:rPr>
          <w:rFonts w:asciiTheme="minorHAnsi" w:hAnsiTheme="minorHAnsi" w:cstheme="minorHAnsi"/>
          <w:sz w:val="20"/>
          <w:szCs w:val="20"/>
        </w:rPr>
        <w:t xml:space="preserve"> </w:t>
      </w:r>
      <w:r w:rsidRPr="00F56AC8">
        <w:rPr>
          <w:rFonts w:asciiTheme="minorHAnsi" w:hAnsiTheme="minorHAnsi" w:cstheme="minorHAnsi"/>
          <w:sz w:val="20"/>
          <w:szCs w:val="20"/>
        </w:rPr>
        <w:t>Strony wspólnie oświadczają, że w przypadku wyboru podmiotu zagranicznego w ramach procesu zapytania ofertowego i konieczności dochodzenia roszczeń przez którąkolwiek ze Stron na drodze sądowej, Strony zobowiązują się do przetłumaczenia wszystkich dokumentów na język angielski przez tłumacza przysięgłego.</w:t>
      </w:r>
      <w:r w:rsidRPr="00F56AC8">
        <w:rPr>
          <w:rFonts w:asciiTheme="minorHAnsi" w:hAnsiTheme="minorHAnsi" w:cstheme="minorHAnsi"/>
          <w:sz w:val="20"/>
          <w:szCs w:val="20"/>
        </w:rPr>
        <w:br w:type="textWrapping" w:clear="all"/>
      </w:r>
      <w:r w:rsidR="00126666" w:rsidRPr="005B5D87">
        <w:rPr>
          <w:rFonts w:asciiTheme="minorHAnsi" w:hAnsiTheme="minorHAnsi" w:cstheme="minorHAnsi"/>
          <w:sz w:val="20"/>
          <w:szCs w:val="20"/>
        </w:rPr>
        <w:t>Zamawiający zastrzega sobie prawo, iż przed zawarciem umowy ze Wykonawcą wybranym w niniejszym postępowaniu, może żądać przedstawienia przez Wykonawcę aktualnych dokumentów finansowych przedsiębiorstwa (np. sprawozdania finansowego, bilansu, rachunku zysków i strat, zaświadczeń z ZUS i US o niezaleganiu) w celu potwierdzenia jego stabilnej sytuacji finansowej.</w:t>
      </w:r>
    </w:p>
    <w:p w14:paraId="6C9F9164" w14:textId="7FEC0675" w:rsidR="00126666" w:rsidRPr="005B5D87" w:rsidRDefault="00126666" w:rsidP="005B5D87">
      <w:pPr>
        <w:pStyle w:val="Akapitzlist"/>
        <w:numPr>
          <w:ilvl w:val="1"/>
          <w:numId w:val="32"/>
        </w:numPr>
        <w:jc w:val="both"/>
        <w:rPr>
          <w:rFonts w:asciiTheme="minorHAnsi" w:hAnsiTheme="minorHAnsi" w:cstheme="minorHAnsi"/>
          <w:color w:val="EE0000"/>
          <w:sz w:val="20"/>
          <w:szCs w:val="20"/>
        </w:rPr>
      </w:pPr>
      <w:r w:rsidRPr="005B5D87">
        <w:rPr>
          <w:rFonts w:asciiTheme="minorHAnsi" w:hAnsiTheme="minorHAnsi" w:cstheme="minorHAnsi"/>
          <w:sz w:val="20"/>
          <w:szCs w:val="20"/>
        </w:rPr>
        <w:t>Zamawiający nie zawrze umowy z Wykonawcą, który z przedstawionych dokumentów wykaże, że znajduje się w stanie upadłości, likwidacji, zagrożenia niewypłacalnością lub innej sytuacji, która – zdaniem Zamawiającego i w świetle przedstawionych dokumentów – uniemożliwia lub w istotny sposób utrudnia należyte wykonanie zamówienia.</w:t>
      </w:r>
    </w:p>
    <w:sectPr w:rsidR="00126666" w:rsidRPr="005B5D87" w:rsidSect="00AD6B7C">
      <w:headerReference w:type="default" r:id="rId13"/>
      <w:footerReference w:type="default" r:id="rId14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47735" w14:textId="77777777" w:rsidR="00122A9F" w:rsidRDefault="00122A9F">
      <w:pPr>
        <w:spacing w:after="0" w:line="240" w:lineRule="auto"/>
      </w:pPr>
      <w:r>
        <w:separator/>
      </w:r>
    </w:p>
  </w:endnote>
  <w:endnote w:type="continuationSeparator" w:id="0">
    <w:p w14:paraId="0F0FC922" w14:textId="77777777" w:rsidR="00122A9F" w:rsidRDefault="00122A9F">
      <w:pPr>
        <w:spacing w:after="0" w:line="240" w:lineRule="auto"/>
      </w:pPr>
      <w:r>
        <w:continuationSeparator/>
      </w:r>
    </w:p>
  </w:endnote>
  <w:endnote w:type="continuationNotice" w:id="1">
    <w:p w14:paraId="085B1200" w14:textId="77777777" w:rsidR="00122A9F" w:rsidRDefault="00122A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2DA64D21" w:rsidR="00BD1DD1" w:rsidRPr="00BD1DD1" w:rsidRDefault="00BD1DD1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FCCE5" w14:textId="77777777" w:rsidR="00122A9F" w:rsidRDefault="00122A9F">
      <w:pPr>
        <w:spacing w:after="0" w:line="240" w:lineRule="auto"/>
      </w:pPr>
      <w:r>
        <w:separator/>
      </w:r>
    </w:p>
  </w:footnote>
  <w:footnote w:type="continuationSeparator" w:id="0">
    <w:p w14:paraId="53013E82" w14:textId="77777777" w:rsidR="00122A9F" w:rsidRDefault="00122A9F">
      <w:pPr>
        <w:spacing w:after="0" w:line="240" w:lineRule="auto"/>
      </w:pPr>
      <w:r>
        <w:continuationSeparator/>
      </w:r>
    </w:p>
  </w:footnote>
  <w:footnote w:type="continuationNotice" w:id="1">
    <w:p w14:paraId="1A17F944" w14:textId="77777777" w:rsidR="00122A9F" w:rsidRDefault="00122A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6E7D5C06" w:rsidR="00822EC9" w:rsidRDefault="001213BB" w:rsidP="004655BC">
    <w:pPr>
      <w:pStyle w:val="Nagwek"/>
      <w:jc w:val="center"/>
    </w:pPr>
    <w:r w:rsidRPr="001213BB">
      <w:rPr>
        <w:noProof/>
      </w:rPr>
      <w:drawing>
        <wp:inline distT="0" distB="0" distL="0" distR="0" wp14:anchorId="5A404A4A" wp14:editId="557AFFF5">
          <wp:extent cx="5761355" cy="720725"/>
          <wp:effectExtent l="0" t="0" r="0" b="3175"/>
          <wp:docPr id="1042899471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2899471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20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1210"/>
        </w:tabs>
        <w:ind w:left="120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BFA3016"/>
    <w:multiLevelType w:val="hybridMultilevel"/>
    <w:tmpl w:val="D5DA96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9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8516C59"/>
    <w:multiLevelType w:val="hybridMultilevel"/>
    <w:tmpl w:val="D818B1C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2E5F3811"/>
    <w:multiLevelType w:val="hybridMultilevel"/>
    <w:tmpl w:val="347CEF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EFD5178"/>
    <w:multiLevelType w:val="hybridMultilevel"/>
    <w:tmpl w:val="991A082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FFFFFFFF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FFFFFFFF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0E21CDF"/>
    <w:multiLevelType w:val="hybridMultilevel"/>
    <w:tmpl w:val="9CDE76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B62E50B"/>
    <w:multiLevelType w:val="hybridMultilevel"/>
    <w:tmpl w:val="D53AAF06"/>
    <w:lvl w:ilvl="0" w:tplc="EB70AC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6961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42A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00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EAD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A09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88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44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243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14F31CC"/>
    <w:multiLevelType w:val="hybridMultilevel"/>
    <w:tmpl w:val="0C48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A321A4C">
      <w:start w:val="1"/>
      <w:numFmt w:val="lowerLetter"/>
      <w:lvlText w:val="%2)"/>
      <w:lvlJc w:val="left"/>
      <w:pPr>
        <w:ind w:left="92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72D3CD0"/>
    <w:multiLevelType w:val="hybridMultilevel"/>
    <w:tmpl w:val="53CE7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7EB2172"/>
    <w:multiLevelType w:val="hybridMultilevel"/>
    <w:tmpl w:val="D010A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D15299"/>
    <w:multiLevelType w:val="multilevel"/>
    <w:tmpl w:val="93F6D77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5CDA65AD"/>
    <w:multiLevelType w:val="hybridMultilevel"/>
    <w:tmpl w:val="B8507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B0A356B"/>
    <w:multiLevelType w:val="hybridMultilevel"/>
    <w:tmpl w:val="E81E5B2A"/>
    <w:lvl w:ilvl="0" w:tplc="ED068A34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6D0D5B09"/>
    <w:multiLevelType w:val="hybridMultilevel"/>
    <w:tmpl w:val="51D6E15A"/>
    <w:lvl w:ilvl="0" w:tplc="BB60C4C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D385A3A"/>
    <w:multiLevelType w:val="hybridMultilevel"/>
    <w:tmpl w:val="F0F22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F5242"/>
    <w:multiLevelType w:val="hybridMultilevel"/>
    <w:tmpl w:val="08B2F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7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554639">
    <w:abstractNumId w:val="13"/>
  </w:num>
  <w:num w:numId="2" w16cid:durableId="1298683062">
    <w:abstractNumId w:val="4"/>
  </w:num>
  <w:num w:numId="3" w16cid:durableId="438262774">
    <w:abstractNumId w:val="36"/>
  </w:num>
  <w:num w:numId="4" w16cid:durableId="1545941107">
    <w:abstractNumId w:val="27"/>
  </w:num>
  <w:num w:numId="5" w16cid:durableId="1016077517">
    <w:abstractNumId w:val="26"/>
  </w:num>
  <w:num w:numId="6" w16cid:durableId="1005788009">
    <w:abstractNumId w:val="23"/>
  </w:num>
  <w:num w:numId="7" w16cid:durableId="1625575933">
    <w:abstractNumId w:val="2"/>
  </w:num>
  <w:num w:numId="8" w16cid:durableId="2037458832">
    <w:abstractNumId w:val="17"/>
  </w:num>
  <w:num w:numId="9" w16cid:durableId="1997880934">
    <w:abstractNumId w:val="11"/>
  </w:num>
  <w:num w:numId="10" w16cid:durableId="263920630">
    <w:abstractNumId w:val="41"/>
  </w:num>
  <w:num w:numId="11" w16cid:durableId="2099860310">
    <w:abstractNumId w:val="28"/>
  </w:num>
  <w:num w:numId="12" w16cid:durableId="128404212">
    <w:abstractNumId w:val="0"/>
  </w:num>
  <w:num w:numId="13" w16cid:durableId="1558398768">
    <w:abstractNumId w:val="21"/>
  </w:num>
  <w:num w:numId="14" w16cid:durableId="532696258">
    <w:abstractNumId w:val="24"/>
  </w:num>
  <w:num w:numId="15" w16cid:durableId="2006126528">
    <w:abstractNumId w:val="30"/>
  </w:num>
  <w:num w:numId="16" w16cid:durableId="798114106">
    <w:abstractNumId w:val="10"/>
  </w:num>
  <w:num w:numId="17" w16cid:durableId="1437139018">
    <w:abstractNumId w:val="32"/>
  </w:num>
  <w:num w:numId="18" w16cid:durableId="57174482">
    <w:abstractNumId w:val="18"/>
  </w:num>
  <w:num w:numId="19" w16cid:durableId="20442825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5423610">
    <w:abstractNumId w:val="29"/>
  </w:num>
  <w:num w:numId="21" w16cid:durableId="650255477">
    <w:abstractNumId w:val="37"/>
  </w:num>
  <w:num w:numId="22" w16cid:durableId="1168328798">
    <w:abstractNumId w:val="31"/>
  </w:num>
  <w:num w:numId="23" w16cid:durableId="642854372">
    <w:abstractNumId w:val="12"/>
  </w:num>
  <w:num w:numId="24" w16cid:durableId="1235358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620535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4450916">
    <w:abstractNumId w:val="14"/>
  </w:num>
  <w:num w:numId="27" w16cid:durableId="211231736">
    <w:abstractNumId w:val="38"/>
  </w:num>
  <w:num w:numId="28" w16cid:durableId="1730692194">
    <w:abstractNumId w:val="9"/>
  </w:num>
  <w:num w:numId="29" w16cid:durableId="614680380">
    <w:abstractNumId w:val="6"/>
  </w:num>
  <w:num w:numId="30" w16cid:durableId="279918682">
    <w:abstractNumId w:val="8"/>
  </w:num>
  <w:num w:numId="31" w16cid:durableId="1108042076">
    <w:abstractNumId w:val="33"/>
  </w:num>
  <w:num w:numId="32" w16cid:durableId="302196699">
    <w:abstractNumId w:val="22"/>
  </w:num>
  <w:num w:numId="33" w16cid:durableId="80877463">
    <w:abstractNumId w:val="19"/>
  </w:num>
  <w:num w:numId="34" w16cid:durableId="74716253">
    <w:abstractNumId w:val="7"/>
  </w:num>
  <w:num w:numId="35" w16cid:durableId="1564562445">
    <w:abstractNumId w:val="20"/>
  </w:num>
  <w:num w:numId="36" w16cid:durableId="983699174">
    <w:abstractNumId w:val="16"/>
  </w:num>
  <w:num w:numId="37" w16cid:durableId="1532643895">
    <w:abstractNumId w:val="39"/>
  </w:num>
  <w:num w:numId="38" w16cid:durableId="267741605">
    <w:abstractNumId w:val="15"/>
  </w:num>
  <w:num w:numId="39" w16cid:durableId="1544558748">
    <w:abstractNumId w:val="34"/>
  </w:num>
  <w:num w:numId="40" w16cid:durableId="23674589">
    <w:abstractNumId w:val="3"/>
  </w:num>
  <w:num w:numId="41" w16cid:durableId="780760019">
    <w:abstractNumId w:val="25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Górny">
    <w15:presenceInfo w15:providerId="AD" w15:userId="S::krzysztof.gorny@edoradca.pl::52965366-6230-48c6-96c8-cbef97e3f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8F1"/>
    <w:rsid w:val="00000C61"/>
    <w:rsid w:val="000010A0"/>
    <w:rsid w:val="0000255A"/>
    <w:rsid w:val="00003242"/>
    <w:rsid w:val="00003F9D"/>
    <w:rsid w:val="000041A8"/>
    <w:rsid w:val="0000494A"/>
    <w:rsid w:val="00005977"/>
    <w:rsid w:val="00005B6F"/>
    <w:rsid w:val="00006960"/>
    <w:rsid w:val="00006A3C"/>
    <w:rsid w:val="00007776"/>
    <w:rsid w:val="00010038"/>
    <w:rsid w:val="00010E6A"/>
    <w:rsid w:val="00011027"/>
    <w:rsid w:val="00011156"/>
    <w:rsid w:val="000128F0"/>
    <w:rsid w:val="00012E23"/>
    <w:rsid w:val="000150E0"/>
    <w:rsid w:val="00015430"/>
    <w:rsid w:val="00016322"/>
    <w:rsid w:val="00016A79"/>
    <w:rsid w:val="00020BA5"/>
    <w:rsid w:val="000214BE"/>
    <w:rsid w:val="000228E0"/>
    <w:rsid w:val="0002609F"/>
    <w:rsid w:val="00027328"/>
    <w:rsid w:val="00031DD5"/>
    <w:rsid w:val="0003203E"/>
    <w:rsid w:val="0003496E"/>
    <w:rsid w:val="0003533C"/>
    <w:rsid w:val="000365ED"/>
    <w:rsid w:val="00037514"/>
    <w:rsid w:val="00040B55"/>
    <w:rsid w:val="00040E85"/>
    <w:rsid w:val="00042777"/>
    <w:rsid w:val="000449FA"/>
    <w:rsid w:val="00044F89"/>
    <w:rsid w:val="00045333"/>
    <w:rsid w:val="00052B28"/>
    <w:rsid w:val="0005323E"/>
    <w:rsid w:val="000539BA"/>
    <w:rsid w:val="00054C02"/>
    <w:rsid w:val="00055230"/>
    <w:rsid w:val="00056EA2"/>
    <w:rsid w:val="00057592"/>
    <w:rsid w:val="00061765"/>
    <w:rsid w:val="0006176D"/>
    <w:rsid w:val="000626A5"/>
    <w:rsid w:val="00065006"/>
    <w:rsid w:val="00070840"/>
    <w:rsid w:val="0007116F"/>
    <w:rsid w:val="000716FE"/>
    <w:rsid w:val="00071ACD"/>
    <w:rsid w:val="00072458"/>
    <w:rsid w:val="0007325D"/>
    <w:rsid w:val="000734C5"/>
    <w:rsid w:val="000739D3"/>
    <w:rsid w:val="0007613F"/>
    <w:rsid w:val="00076B2E"/>
    <w:rsid w:val="00076F4B"/>
    <w:rsid w:val="00081F85"/>
    <w:rsid w:val="0008485A"/>
    <w:rsid w:val="00084ED6"/>
    <w:rsid w:val="000903F2"/>
    <w:rsid w:val="00090E42"/>
    <w:rsid w:val="00091F35"/>
    <w:rsid w:val="000921B2"/>
    <w:rsid w:val="000937E3"/>
    <w:rsid w:val="00094414"/>
    <w:rsid w:val="00094E5D"/>
    <w:rsid w:val="00095475"/>
    <w:rsid w:val="000956B8"/>
    <w:rsid w:val="0009579E"/>
    <w:rsid w:val="00096331"/>
    <w:rsid w:val="00096AF0"/>
    <w:rsid w:val="00096F9D"/>
    <w:rsid w:val="00097024"/>
    <w:rsid w:val="000A1C81"/>
    <w:rsid w:val="000A2D30"/>
    <w:rsid w:val="000A3567"/>
    <w:rsid w:val="000A3791"/>
    <w:rsid w:val="000A38F7"/>
    <w:rsid w:val="000A47F9"/>
    <w:rsid w:val="000A5890"/>
    <w:rsid w:val="000A5D5E"/>
    <w:rsid w:val="000A5D79"/>
    <w:rsid w:val="000A606D"/>
    <w:rsid w:val="000A79A1"/>
    <w:rsid w:val="000B1F4E"/>
    <w:rsid w:val="000B361D"/>
    <w:rsid w:val="000B38A6"/>
    <w:rsid w:val="000B3AB4"/>
    <w:rsid w:val="000B63C7"/>
    <w:rsid w:val="000B658F"/>
    <w:rsid w:val="000B74F8"/>
    <w:rsid w:val="000C08E5"/>
    <w:rsid w:val="000C18AA"/>
    <w:rsid w:val="000C763B"/>
    <w:rsid w:val="000C7FE0"/>
    <w:rsid w:val="000D0DE4"/>
    <w:rsid w:val="000D1D51"/>
    <w:rsid w:val="000D38B7"/>
    <w:rsid w:val="000D65E5"/>
    <w:rsid w:val="000D7C92"/>
    <w:rsid w:val="000E08F0"/>
    <w:rsid w:val="000E1057"/>
    <w:rsid w:val="000E506B"/>
    <w:rsid w:val="000E5743"/>
    <w:rsid w:val="000F11C5"/>
    <w:rsid w:val="000F2C8E"/>
    <w:rsid w:val="000F49F1"/>
    <w:rsid w:val="000F5793"/>
    <w:rsid w:val="000F7DC7"/>
    <w:rsid w:val="00100182"/>
    <w:rsid w:val="00100AC7"/>
    <w:rsid w:val="00101633"/>
    <w:rsid w:val="001019E4"/>
    <w:rsid w:val="00101A56"/>
    <w:rsid w:val="00103853"/>
    <w:rsid w:val="001045F6"/>
    <w:rsid w:val="001051EF"/>
    <w:rsid w:val="00105473"/>
    <w:rsid w:val="00107D72"/>
    <w:rsid w:val="00110B98"/>
    <w:rsid w:val="00111E33"/>
    <w:rsid w:val="0011412F"/>
    <w:rsid w:val="00114338"/>
    <w:rsid w:val="001144D0"/>
    <w:rsid w:val="001150FB"/>
    <w:rsid w:val="001162BB"/>
    <w:rsid w:val="00120EBA"/>
    <w:rsid w:val="001213BB"/>
    <w:rsid w:val="0012218E"/>
    <w:rsid w:val="0012234B"/>
    <w:rsid w:val="00122A9F"/>
    <w:rsid w:val="00122DAC"/>
    <w:rsid w:val="00122F91"/>
    <w:rsid w:val="001231BB"/>
    <w:rsid w:val="001235CB"/>
    <w:rsid w:val="00123FFD"/>
    <w:rsid w:val="001254AE"/>
    <w:rsid w:val="00126207"/>
    <w:rsid w:val="00126666"/>
    <w:rsid w:val="00126AB0"/>
    <w:rsid w:val="0012767F"/>
    <w:rsid w:val="001301EF"/>
    <w:rsid w:val="00133305"/>
    <w:rsid w:val="0013332A"/>
    <w:rsid w:val="001343B4"/>
    <w:rsid w:val="001349E0"/>
    <w:rsid w:val="00136B35"/>
    <w:rsid w:val="00141BF9"/>
    <w:rsid w:val="00144F91"/>
    <w:rsid w:val="00145C24"/>
    <w:rsid w:val="00147527"/>
    <w:rsid w:val="00147608"/>
    <w:rsid w:val="00150E25"/>
    <w:rsid w:val="00150EA1"/>
    <w:rsid w:val="00156FF7"/>
    <w:rsid w:val="00157BB6"/>
    <w:rsid w:val="001621F4"/>
    <w:rsid w:val="0016250D"/>
    <w:rsid w:val="00162A5F"/>
    <w:rsid w:val="00162B4E"/>
    <w:rsid w:val="001657E9"/>
    <w:rsid w:val="001665E3"/>
    <w:rsid w:val="00167665"/>
    <w:rsid w:val="00167E9C"/>
    <w:rsid w:val="001702CA"/>
    <w:rsid w:val="00172A4C"/>
    <w:rsid w:val="00172CF1"/>
    <w:rsid w:val="00172FC3"/>
    <w:rsid w:val="001742D4"/>
    <w:rsid w:val="00175523"/>
    <w:rsid w:val="00176C9E"/>
    <w:rsid w:val="001773D7"/>
    <w:rsid w:val="00177CBB"/>
    <w:rsid w:val="001819D3"/>
    <w:rsid w:val="00181A8D"/>
    <w:rsid w:val="001820B5"/>
    <w:rsid w:val="001827FC"/>
    <w:rsid w:val="00182B46"/>
    <w:rsid w:val="00182F34"/>
    <w:rsid w:val="00183ED7"/>
    <w:rsid w:val="00185715"/>
    <w:rsid w:val="00185973"/>
    <w:rsid w:val="001870F0"/>
    <w:rsid w:val="00187ADE"/>
    <w:rsid w:val="001902B2"/>
    <w:rsid w:val="00191773"/>
    <w:rsid w:val="0019292E"/>
    <w:rsid w:val="001944FA"/>
    <w:rsid w:val="0019497F"/>
    <w:rsid w:val="00194BFE"/>
    <w:rsid w:val="00195543"/>
    <w:rsid w:val="00195603"/>
    <w:rsid w:val="00197130"/>
    <w:rsid w:val="00197247"/>
    <w:rsid w:val="00197F41"/>
    <w:rsid w:val="001A0983"/>
    <w:rsid w:val="001A0BDD"/>
    <w:rsid w:val="001A1829"/>
    <w:rsid w:val="001A23F6"/>
    <w:rsid w:val="001A2A86"/>
    <w:rsid w:val="001A371B"/>
    <w:rsid w:val="001A432B"/>
    <w:rsid w:val="001A527D"/>
    <w:rsid w:val="001A604F"/>
    <w:rsid w:val="001A672C"/>
    <w:rsid w:val="001A725D"/>
    <w:rsid w:val="001B02BC"/>
    <w:rsid w:val="001B1192"/>
    <w:rsid w:val="001B11D2"/>
    <w:rsid w:val="001B173E"/>
    <w:rsid w:val="001B1769"/>
    <w:rsid w:val="001B1935"/>
    <w:rsid w:val="001B1E78"/>
    <w:rsid w:val="001B2E8D"/>
    <w:rsid w:val="001B40C5"/>
    <w:rsid w:val="001B4110"/>
    <w:rsid w:val="001B6BD9"/>
    <w:rsid w:val="001B6F12"/>
    <w:rsid w:val="001B6F57"/>
    <w:rsid w:val="001C0BE3"/>
    <w:rsid w:val="001C118D"/>
    <w:rsid w:val="001C2D7B"/>
    <w:rsid w:val="001C3A63"/>
    <w:rsid w:val="001C3C96"/>
    <w:rsid w:val="001C4F5C"/>
    <w:rsid w:val="001C50F2"/>
    <w:rsid w:val="001C7A38"/>
    <w:rsid w:val="001C7FB2"/>
    <w:rsid w:val="001D005A"/>
    <w:rsid w:val="001D0343"/>
    <w:rsid w:val="001D0967"/>
    <w:rsid w:val="001D2591"/>
    <w:rsid w:val="001D3644"/>
    <w:rsid w:val="001D5213"/>
    <w:rsid w:val="001D7BD3"/>
    <w:rsid w:val="001E246F"/>
    <w:rsid w:val="001E3796"/>
    <w:rsid w:val="001E3E8D"/>
    <w:rsid w:val="001E564F"/>
    <w:rsid w:val="001E68FB"/>
    <w:rsid w:val="001E7A4A"/>
    <w:rsid w:val="001F08A7"/>
    <w:rsid w:val="001F179D"/>
    <w:rsid w:val="001F25B7"/>
    <w:rsid w:val="001F352F"/>
    <w:rsid w:val="001F3FCA"/>
    <w:rsid w:val="001F40DC"/>
    <w:rsid w:val="001F6702"/>
    <w:rsid w:val="001F73EF"/>
    <w:rsid w:val="001F7D6C"/>
    <w:rsid w:val="0020027F"/>
    <w:rsid w:val="00200F28"/>
    <w:rsid w:val="00201598"/>
    <w:rsid w:val="002046FA"/>
    <w:rsid w:val="00205EFB"/>
    <w:rsid w:val="00206AA3"/>
    <w:rsid w:val="00206F60"/>
    <w:rsid w:val="002072F9"/>
    <w:rsid w:val="00213A17"/>
    <w:rsid w:val="00214B5A"/>
    <w:rsid w:val="00214DCD"/>
    <w:rsid w:val="0021566B"/>
    <w:rsid w:val="00215701"/>
    <w:rsid w:val="00216DC9"/>
    <w:rsid w:val="00217178"/>
    <w:rsid w:val="00221C7F"/>
    <w:rsid w:val="00223285"/>
    <w:rsid w:val="00223593"/>
    <w:rsid w:val="00224628"/>
    <w:rsid w:val="00224DAE"/>
    <w:rsid w:val="00226462"/>
    <w:rsid w:val="00226672"/>
    <w:rsid w:val="00230104"/>
    <w:rsid w:val="00230E07"/>
    <w:rsid w:val="00230F94"/>
    <w:rsid w:val="00231D6A"/>
    <w:rsid w:val="002324F6"/>
    <w:rsid w:val="002339F0"/>
    <w:rsid w:val="00233A86"/>
    <w:rsid w:val="00235CC9"/>
    <w:rsid w:val="0023684A"/>
    <w:rsid w:val="00242C41"/>
    <w:rsid w:val="00246540"/>
    <w:rsid w:val="00247A56"/>
    <w:rsid w:val="002520EF"/>
    <w:rsid w:val="002529C6"/>
    <w:rsid w:val="002549E4"/>
    <w:rsid w:val="00255159"/>
    <w:rsid w:val="00256A70"/>
    <w:rsid w:val="00257627"/>
    <w:rsid w:val="00257787"/>
    <w:rsid w:val="00257980"/>
    <w:rsid w:val="002601F0"/>
    <w:rsid w:val="00262B8B"/>
    <w:rsid w:val="00262C3E"/>
    <w:rsid w:val="00263626"/>
    <w:rsid w:val="002662E6"/>
    <w:rsid w:val="00267417"/>
    <w:rsid w:val="00267DF9"/>
    <w:rsid w:val="00270316"/>
    <w:rsid w:val="002704CB"/>
    <w:rsid w:val="00270F04"/>
    <w:rsid w:val="00271131"/>
    <w:rsid w:val="002725D1"/>
    <w:rsid w:val="00272A4B"/>
    <w:rsid w:val="00272AFE"/>
    <w:rsid w:val="00273FD4"/>
    <w:rsid w:val="0027463E"/>
    <w:rsid w:val="00274BB8"/>
    <w:rsid w:val="0027589C"/>
    <w:rsid w:val="00280594"/>
    <w:rsid w:val="00280C02"/>
    <w:rsid w:val="00281F75"/>
    <w:rsid w:val="00283A30"/>
    <w:rsid w:val="00284E01"/>
    <w:rsid w:val="002851A9"/>
    <w:rsid w:val="002858EE"/>
    <w:rsid w:val="00285EF0"/>
    <w:rsid w:val="00285F0C"/>
    <w:rsid w:val="00286EC6"/>
    <w:rsid w:val="002879DE"/>
    <w:rsid w:val="00290D74"/>
    <w:rsid w:val="00295981"/>
    <w:rsid w:val="00297102"/>
    <w:rsid w:val="00297632"/>
    <w:rsid w:val="0029780D"/>
    <w:rsid w:val="002A07B7"/>
    <w:rsid w:val="002A2FED"/>
    <w:rsid w:val="002A47C8"/>
    <w:rsid w:val="002A573C"/>
    <w:rsid w:val="002A612D"/>
    <w:rsid w:val="002A78BB"/>
    <w:rsid w:val="002B11BD"/>
    <w:rsid w:val="002B1618"/>
    <w:rsid w:val="002B461F"/>
    <w:rsid w:val="002B5B57"/>
    <w:rsid w:val="002B6669"/>
    <w:rsid w:val="002B74DB"/>
    <w:rsid w:val="002B78E5"/>
    <w:rsid w:val="002C1AD5"/>
    <w:rsid w:val="002C2BE3"/>
    <w:rsid w:val="002C30AF"/>
    <w:rsid w:val="002C391B"/>
    <w:rsid w:val="002C3D1D"/>
    <w:rsid w:val="002C3EB6"/>
    <w:rsid w:val="002C5025"/>
    <w:rsid w:val="002C63A8"/>
    <w:rsid w:val="002C689F"/>
    <w:rsid w:val="002C7A91"/>
    <w:rsid w:val="002D1A99"/>
    <w:rsid w:val="002D1BFA"/>
    <w:rsid w:val="002D3FCF"/>
    <w:rsid w:val="002D5636"/>
    <w:rsid w:val="002D5D8F"/>
    <w:rsid w:val="002D61CA"/>
    <w:rsid w:val="002D6440"/>
    <w:rsid w:val="002E0004"/>
    <w:rsid w:val="002E0275"/>
    <w:rsid w:val="002E1177"/>
    <w:rsid w:val="002E1421"/>
    <w:rsid w:val="002E5AA2"/>
    <w:rsid w:val="002E644A"/>
    <w:rsid w:val="002E6FB2"/>
    <w:rsid w:val="002E70DF"/>
    <w:rsid w:val="002F04AD"/>
    <w:rsid w:val="002F09F6"/>
    <w:rsid w:val="002F0ADE"/>
    <w:rsid w:val="002F0F4C"/>
    <w:rsid w:val="002F248E"/>
    <w:rsid w:val="002F56C7"/>
    <w:rsid w:val="002F66F4"/>
    <w:rsid w:val="002F7405"/>
    <w:rsid w:val="00302347"/>
    <w:rsid w:val="00304F6D"/>
    <w:rsid w:val="003067D3"/>
    <w:rsid w:val="003075A7"/>
    <w:rsid w:val="00307932"/>
    <w:rsid w:val="00310028"/>
    <w:rsid w:val="00310C82"/>
    <w:rsid w:val="00311A65"/>
    <w:rsid w:val="00312AC5"/>
    <w:rsid w:val="003159BB"/>
    <w:rsid w:val="00316290"/>
    <w:rsid w:val="003166DD"/>
    <w:rsid w:val="00317A35"/>
    <w:rsid w:val="00317C4F"/>
    <w:rsid w:val="00320E44"/>
    <w:rsid w:val="00321B16"/>
    <w:rsid w:val="00322DC4"/>
    <w:rsid w:val="00324BD4"/>
    <w:rsid w:val="00325D57"/>
    <w:rsid w:val="0032625F"/>
    <w:rsid w:val="0032633F"/>
    <w:rsid w:val="00326BD8"/>
    <w:rsid w:val="0033084C"/>
    <w:rsid w:val="00330A9A"/>
    <w:rsid w:val="003313B0"/>
    <w:rsid w:val="00333A8F"/>
    <w:rsid w:val="00335326"/>
    <w:rsid w:val="0033552E"/>
    <w:rsid w:val="0033588E"/>
    <w:rsid w:val="00335D76"/>
    <w:rsid w:val="00342297"/>
    <w:rsid w:val="003431F4"/>
    <w:rsid w:val="003443DA"/>
    <w:rsid w:val="003444F5"/>
    <w:rsid w:val="003469A7"/>
    <w:rsid w:val="0034700F"/>
    <w:rsid w:val="00352DDD"/>
    <w:rsid w:val="00353224"/>
    <w:rsid w:val="00354BDB"/>
    <w:rsid w:val="0035500C"/>
    <w:rsid w:val="00355631"/>
    <w:rsid w:val="00357094"/>
    <w:rsid w:val="0035777E"/>
    <w:rsid w:val="00357F62"/>
    <w:rsid w:val="0036038D"/>
    <w:rsid w:val="00360C70"/>
    <w:rsid w:val="00364806"/>
    <w:rsid w:val="0036532A"/>
    <w:rsid w:val="0036589A"/>
    <w:rsid w:val="00365E7C"/>
    <w:rsid w:val="00367C8E"/>
    <w:rsid w:val="003722A8"/>
    <w:rsid w:val="0037248B"/>
    <w:rsid w:val="00372518"/>
    <w:rsid w:val="00373A9C"/>
    <w:rsid w:val="003752CA"/>
    <w:rsid w:val="00376A25"/>
    <w:rsid w:val="0037736F"/>
    <w:rsid w:val="00381FD5"/>
    <w:rsid w:val="00383992"/>
    <w:rsid w:val="00384D03"/>
    <w:rsid w:val="0038569D"/>
    <w:rsid w:val="00385B2C"/>
    <w:rsid w:val="00387A86"/>
    <w:rsid w:val="00390066"/>
    <w:rsid w:val="0039290C"/>
    <w:rsid w:val="00392F29"/>
    <w:rsid w:val="0039344B"/>
    <w:rsid w:val="00393881"/>
    <w:rsid w:val="00395449"/>
    <w:rsid w:val="00395B29"/>
    <w:rsid w:val="0039747A"/>
    <w:rsid w:val="003976E7"/>
    <w:rsid w:val="0039788A"/>
    <w:rsid w:val="003A2DDE"/>
    <w:rsid w:val="003A36F9"/>
    <w:rsid w:val="003A3A9C"/>
    <w:rsid w:val="003A4E67"/>
    <w:rsid w:val="003A57B8"/>
    <w:rsid w:val="003A6F26"/>
    <w:rsid w:val="003B53C9"/>
    <w:rsid w:val="003B5794"/>
    <w:rsid w:val="003B6CFE"/>
    <w:rsid w:val="003B74F8"/>
    <w:rsid w:val="003C0084"/>
    <w:rsid w:val="003C0EE6"/>
    <w:rsid w:val="003C1DEE"/>
    <w:rsid w:val="003C4421"/>
    <w:rsid w:val="003C4737"/>
    <w:rsid w:val="003C484C"/>
    <w:rsid w:val="003C5B56"/>
    <w:rsid w:val="003C60BD"/>
    <w:rsid w:val="003C6952"/>
    <w:rsid w:val="003D4FE4"/>
    <w:rsid w:val="003D6686"/>
    <w:rsid w:val="003E0040"/>
    <w:rsid w:val="003E18C7"/>
    <w:rsid w:val="003E29C8"/>
    <w:rsid w:val="003E3F7E"/>
    <w:rsid w:val="003E540C"/>
    <w:rsid w:val="003E56E3"/>
    <w:rsid w:val="003E66E1"/>
    <w:rsid w:val="003E6761"/>
    <w:rsid w:val="003E6C33"/>
    <w:rsid w:val="003F1B16"/>
    <w:rsid w:val="003F2C94"/>
    <w:rsid w:val="003F4B64"/>
    <w:rsid w:val="003F501D"/>
    <w:rsid w:val="003F7AF8"/>
    <w:rsid w:val="00404003"/>
    <w:rsid w:val="00406278"/>
    <w:rsid w:val="004075FB"/>
    <w:rsid w:val="00410B62"/>
    <w:rsid w:val="004120B8"/>
    <w:rsid w:val="0041240B"/>
    <w:rsid w:val="00412966"/>
    <w:rsid w:val="00413060"/>
    <w:rsid w:val="00414370"/>
    <w:rsid w:val="00414605"/>
    <w:rsid w:val="004150AA"/>
    <w:rsid w:val="00420848"/>
    <w:rsid w:val="0042145E"/>
    <w:rsid w:val="00424463"/>
    <w:rsid w:val="004308FA"/>
    <w:rsid w:val="00431139"/>
    <w:rsid w:val="00431409"/>
    <w:rsid w:val="00432E5F"/>
    <w:rsid w:val="0043347C"/>
    <w:rsid w:val="00433B4F"/>
    <w:rsid w:val="00436750"/>
    <w:rsid w:val="00440C00"/>
    <w:rsid w:val="00442ED6"/>
    <w:rsid w:val="00442ED8"/>
    <w:rsid w:val="00444A14"/>
    <w:rsid w:val="00444DBC"/>
    <w:rsid w:val="00444DC2"/>
    <w:rsid w:val="00445384"/>
    <w:rsid w:val="00445EB2"/>
    <w:rsid w:val="0044672A"/>
    <w:rsid w:val="004472BE"/>
    <w:rsid w:val="00447A03"/>
    <w:rsid w:val="00454070"/>
    <w:rsid w:val="004549B6"/>
    <w:rsid w:val="0045724E"/>
    <w:rsid w:val="0045766D"/>
    <w:rsid w:val="004576D7"/>
    <w:rsid w:val="0045792A"/>
    <w:rsid w:val="004623DF"/>
    <w:rsid w:val="0046240E"/>
    <w:rsid w:val="00463A43"/>
    <w:rsid w:val="00463D53"/>
    <w:rsid w:val="004655BC"/>
    <w:rsid w:val="00465AF1"/>
    <w:rsid w:val="0046733F"/>
    <w:rsid w:val="004675A2"/>
    <w:rsid w:val="004704CE"/>
    <w:rsid w:val="0047082B"/>
    <w:rsid w:val="00470BFE"/>
    <w:rsid w:val="00471E78"/>
    <w:rsid w:val="00474344"/>
    <w:rsid w:val="00474675"/>
    <w:rsid w:val="00475C93"/>
    <w:rsid w:val="00475D03"/>
    <w:rsid w:val="0047681C"/>
    <w:rsid w:val="00481361"/>
    <w:rsid w:val="00482DF3"/>
    <w:rsid w:val="0048330D"/>
    <w:rsid w:val="00484BE7"/>
    <w:rsid w:val="0048578A"/>
    <w:rsid w:val="00486920"/>
    <w:rsid w:val="00486BD6"/>
    <w:rsid w:val="00486FF2"/>
    <w:rsid w:val="00487345"/>
    <w:rsid w:val="004879DB"/>
    <w:rsid w:val="004904DE"/>
    <w:rsid w:val="00492A09"/>
    <w:rsid w:val="0049457E"/>
    <w:rsid w:val="004960A3"/>
    <w:rsid w:val="004A0B7C"/>
    <w:rsid w:val="004A197F"/>
    <w:rsid w:val="004A1BE1"/>
    <w:rsid w:val="004A22B4"/>
    <w:rsid w:val="004A3E7C"/>
    <w:rsid w:val="004A5119"/>
    <w:rsid w:val="004A5FE4"/>
    <w:rsid w:val="004B113A"/>
    <w:rsid w:val="004B17B0"/>
    <w:rsid w:val="004B1850"/>
    <w:rsid w:val="004B582E"/>
    <w:rsid w:val="004B59D7"/>
    <w:rsid w:val="004B71A3"/>
    <w:rsid w:val="004C1FCC"/>
    <w:rsid w:val="004C324D"/>
    <w:rsid w:val="004C4C5B"/>
    <w:rsid w:val="004C5EF6"/>
    <w:rsid w:val="004C729B"/>
    <w:rsid w:val="004C73F8"/>
    <w:rsid w:val="004D37B5"/>
    <w:rsid w:val="004D3932"/>
    <w:rsid w:val="004D3AE3"/>
    <w:rsid w:val="004D3E9E"/>
    <w:rsid w:val="004D3F4B"/>
    <w:rsid w:val="004D4983"/>
    <w:rsid w:val="004D508C"/>
    <w:rsid w:val="004D5A4F"/>
    <w:rsid w:val="004D5F48"/>
    <w:rsid w:val="004D71C3"/>
    <w:rsid w:val="004D77FD"/>
    <w:rsid w:val="004E07B8"/>
    <w:rsid w:val="004E2CD9"/>
    <w:rsid w:val="004E3AF4"/>
    <w:rsid w:val="004E6CC9"/>
    <w:rsid w:val="004E7545"/>
    <w:rsid w:val="004F0792"/>
    <w:rsid w:val="004F1ADD"/>
    <w:rsid w:val="004F354C"/>
    <w:rsid w:val="004F4179"/>
    <w:rsid w:val="004F4186"/>
    <w:rsid w:val="004F6289"/>
    <w:rsid w:val="004F6CD5"/>
    <w:rsid w:val="004F7DAB"/>
    <w:rsid w:val="0050175B"/>
    <w:rsid w:val="0050230F"/>
    <w:rsid w:val="00504352"/>
    <w:rsid w:val="00511126"/>
    <w:rsid w:val="0051234F"/>
    <w:rsid w:val="005126BC"/>
    <w:rsid w:val="00512730"/>
    <w:rsid w:val="00512D8C"/>
    <w:rsid w:val="00513CE5"/>
    <w:rsid w:val="00513F21"/>
    <w:rsid w:val="00514750"/>
    <w:rsid w:val="00514A0C"/>
    <w:rsid w:val="00515340"/>
    <w:rsid w:val="005164E5"/>
    <w:rsid w:val="0051652B"/>
    <w:rsid w:val="00520BC5"/>
    <w:rsid w:val="0052148B"/>
    <w:rsid w:val="005239A9"/>
    <w:rsid w:val="00525DB9"/>
    <w:rsid w:val="00525E49"/>
    <w:rsid w:val="0052601C"/>
    <w:rsid w:val="0053330B"/>
    <w:rsid w:val="00535891"/>
    <w:rsid w:val="00536CAB"/>
    <w:rsid w:val="00541DD7"/>
    <w:rsid w:val="00542062"/>
    <w:rsid w:val="0054355A"/>
    <w:rsid w:val="00543921"/>
    <w:rsid w:val="00545C7E"/>
    <w:rsid w:val="005471CD"/>
    <w:rsid w:val="005503C9"/>
    <w:rsid w:val="0055080B"/>
    <w:rsid w:val="005515CE"/>
    <w:rsid w:val="00552CB5"/>
    <w:rsid w:val="00553BE0"/>
    <w:rsid w:val="00554609"/>
    <w:rsid w:val="005550D2"/>
    <w:rsid w:val="00556654"/>
    <w:rsid w:val="00556D4B"/>
    <w:rsid w:val="005571B1"/>
    <w:rsid w:val="00560974"/>
    <w:rsid w:val="005618EE"/>
    <w:rsid w:val="0056236F"/>
    <w:rsid w:val="0056347B"/>
    <w:rsid w:val="00563E7E"/>
    <w:rsid w:val="00570835"/>
    <w:rsid w:val="00572868"/>
    <w:rsid w:val="005728C7"/>
    <w:rsid w:val="00572900"/>
    <w:rsid w:val="005736C4"/>
    <w:rsid w:val="00574DCA"/>
    <w:rsid w:val="0057541C"/>
    <w:rsid w:val="005757EF"/>
    <w:rsid w:val="00577FDE"/>
    <w:rsid w:val="00585586"/>
    <w:rsid w:val="00585A41"/>
    <w:rsid w:val="00587722"/>
    <w:rsid w:val="005909C7"/>
    <w:rsid w:val="00590F8C"/>
    <w:rsid w:val="00591860"/>
    <w:rsid w:val="00591E41"/>
    <w:rsid w:val="005930D7"/>
    <w:rsid w:val="005932B1"/>
    <w:rsid w:val="00593E92"/>
    <w:rsid w:val="005948CC"/>
    <w:rsid w:val="00595A5A"/>
    <w:rsid w:val="00595B5B"/>
    <w:rsid w:val="00595E74"/>
    <w:rsid w:val="00596BCB"/>
    <w:rsid w:val="005A0117"/>
    <w:rsid w:val="005A0AEA"/>
    <w:rsid w:val="005A0D0B"/>
    <w:rsid w:val="005A0E4F"/>
    <w:rsid w:val="005A0E77"/>
    <w:rsid w:val="005A1945"/>
    <w:rsid w:val="005A1DFE"/>
    <w:rsid w:val="005A2C8D"/>
    <w:rsid w:val="005A39F1"/>
    <w:rsid w:val="005A65B4"/>
    <w:rsid w:val="005B0AB2"/>
    <w:rsid w:val="005B2397"/>
    <w:rsid w:val="005B2B80"/>
    <w:rsid w:val="005B38CB"/>
    <w:rsid w:val="005B3998"/>
    <w:rsid w:val="005B4E9B"/>
    <w:rsid w:val="005B54B5"/>
    <w:rsid w:val="005B59C1"/>
    <w:rsid w:val="005B59CE"/>
    <w:rsid w:val="005B5D87"/>
    <w:rsid w:val="005B6608"/>
    <w:rsid w:val="005C08BE"/>
    <w:rsid w:val="005C102A"/>
    <w:rsid w:val="005C1198"/>
    <w:rsid w:val="005C2945"/>
    <w:rsid w:val="005C3006"/>
    <w:rsid w:val="005C48E8"/>
    <w:rsid w:val="005C62C9"/>
    <w:rsid w:val="005C702B"/>
    <w:rsid w:val="005D1BB2"/>
    <w:rsid w:val="005D2693"/>
    <w:rsid w:val="005D3376"/>
    <w:rsid w:val="005D5480"/>
    <w:rsid w:val="005E04B5"/>
    <w:rsid w:val="005E1011"/>
    <w:rsid w:val="005E18EF"/>
    <w:rsid w:val="005E271D"/>
    <w:rsid w:val="005E2904"/>
    <w:rsid w:val="005E2E90"/>
    <w:rsid w:val="005E3D76"/>
    <w:rsid w:val="005E4641"/>
    <w:rsid w:val="005E4F1D"/>
    <w:rsid w:val="005E5B38"/>
    <w:rsid w:val="005E6412"/>
    <w:rsid w:val="005E6B0A"/>
    <w:rsid w:val="005F1EE0"/>
    <w:rsid w:val="005F2212"/>
    <w:rsid w:val="005F23B1"/>
    <w:rsid w:val="005F2693"/>
    <w:rsid w:val="005F4123"/>
    <w:rsid w:val="005F7429"/>
    <w:rsid w:val="006031D4"/>
    <w:rsid w:val="00603A00"/>
    <w:rsid w:val="0060401A"/>
    <w:rsid w:val="00604E8D"/>
    <w:rsid w:val="00605103"/>
    <w:rsid w:val="0060568F"/>
    <w:rsid w:val="00605F23"/>
    <w:rsid w:val="0060703C"/>
    <w:rsid w:val="00607308"/>
    <w:rsid w:val="006073AC"/>
    <w:rsid w:val="0060775A"/>
    <w:rsid w:val="006106C5"/>
    <w:rsid w:val="00610C45"/>
    <w:rsid w:val="00612F9A"/>
    <w:rsid w:val="006138FF"/>
    <w:rsid w:val="00614E56"/>
    <w:rsid w:val="0061584C"/>
    <w:rsid w:val="0061729F"/>
    <w:rsid w:val="00617382"/>
    <w:rsid w:val="00620759"/>
    <w:rsid w:val="006215B4"/>
    <w:rsid w:val="00621CD3"/>
    <w:rsid w:val="006220FE"/>
    <w:rsid w:val="00622789"/>
    <w:rsid w:val="006240D6"/>
    <w:rsid w:val="0062545D"/>
    <w:rsid w:val="00630293"/>
    <w:rsid w:val="006311F1"/>
    <w:rsid w:val="00632B41"/>
    <w:rsid w:val="00635673"/>
    <w:rsid w:val="006359DE"/>
    <w:rsid w:val="00635D10"/>
    <w:rsid w:val="00636200"/>
    <w:rsid w:val="006366F4"/>
    <w:rsid w:val="00636B44"/>
    <w:rsid w:val="0064200B"/>
    <w:rsid w:val="00642544"/>
    <w:rsid w:val="0064285D"/>
    <w:rsid w:val="00643BBA"/>
    <w:rsid w:val="0064480F"/>
    <w:rsid w:val="006461A0"/>
    <w:rsid w:val="006463D4"/>
    <w:rsid w:val="00646C5D"/>
    <w:rsid w:val="006477DD"/>
    <w:rsid w:val="00651818"/>
    <w:rsid w:val="0065184D"/>
    <w:rsid w:val="006541E5"/>
    <w:rsid w:val="00654BF5"/>
    <w:rsid w:val="00655469"/>
    <w:rsid w:val="00656742"/>
    <w:rsid w:val="00657C74"/>
    <w:rsid w:val="006609E0"/>
    <w:rsid w:val="00661723"/>
    <w:rsid w:val="006645FB"/>
    <w:rsid w:val="00664F8A"/>
    <w:rsid w:val="00665EE1"/>
    <w:rsid w:val="0066622F"/>
    <w:rsid w:val="00666893"/>
    <w:rsid w:val="00666E51"/>
    <w:rsid w:val="00667B37"/>
    <w:rsid w:val="0067018C"/>
    <w:rsid w:val="00671460"/>
    <w:rsid w:val="0067190A"/>
    <w:rsid w:val="00671976"/>
    <w:rsid w:val="00671D0C"/>
    <w:rsid w:val="00672357"/>
    <w:rsid w:val="00672480"/>
    <w:rsid w:val="006732C7"/>
    <w:rsid w:val="00673365"/>
    <w:rsid w:val="00673D6C"/>
    <w:rsid w:val="00673F87"/>
    <w:rsid w:val="00675414"/>
    <w:rsid w:val="00675E48"/>
    <w:rsid w:val="006768E3"/>
    <w:rsid w:val="0067721A"/>
    <w:rsid w:val="0067785E"/>
    <w:rsid w:val="00677A88"/>
    <w:rsid w:val="00677F70"/>
    <w:rsid w:val="00680367"/>
    <w:rsid w:val="006806E5"/>
    <w:rsid w:val="00681F55"/>
    <w:rsid w:val="00682139"/>
    <w:rsid w:val="0068336F"/>
    <w:rsid w:val="00683834"/>
    <w:rsid w:val="00683993"/>
    <w:rsid w:val="00684EC7"/>
    <w:rsid w:val="006850B4"/>
    <w:rsid w:val="00685838"/>
    <w:rsid w:val="006924A7"/>
    <w:rsid w:val="006938E4"/>
    <w:rsid w:val="00696270"/>
    <w:rsid w:val="006A0AC3"/>
    <w:rsid w:val="006A1388"/>
    <w:rsid w:val="006A3B98"/>
    <w:rsid w:val="006A46A5"/>
    <w:rsid w:val="006A4B1D"/>
    <w:rsid w:val="006A697F"/>
    <w:rsid w:val="006A6A43"/>
    <w:rsid w:val="006A7130"/>
    <w:rsid w:val="006A74A1"/>
    <w:rsid w:val="006A7E05"/>
    <w:rsid w:val="006B006E"/>
    <w:rsid w:val="006B178D"/>
    <w:rsid w:val="006B2737"/>
    <w:rsid w:val="006B38F2"/>
    <w:rsid w:val="006B4CA0"/>
    <w:rsid w:val="006B551B"/>
    <w:rsid w:val="006B6082"/>
    <w:rsid w:val="006C1601"/>
    <w:rsid w:val="006C206D"/>
    <w:rsid w:val="006C38B4"/>
    <w:rsid w:val="006C3E26"/>
    <w:rsid w:val="006C78D5"/>
    <w:rsid w:val="006D0FCF"/>
    <w:rsid w:val="006D308A"/>
    <w:rsid w:val="006D390D"/>
    <w:rsid w:val="006D3B99"/>
    <w:rsid w:val="006D6373"/>
    <w:rsid w:val="006D694E"/>
    <w:rsid w:val="006D713F"/>
    <w:rsid w:val="006E01C1"/>
    <w:rsid w:val="006E0C66"/>
    <w:rsid w:val="006E22B2"/>
    <w:rsid w:val="006E485A"/>
    <w:rsid w:val="006E4FD5"/>
    <w:rsid w:val="006F1180"/>
    <w:rsid w:val="006F30A3"/>
    <w:rsid w:val="006F524B"/>
    <w:rsid w:val="006F7A0E"/>
    <w:rsid w:val="00700F27"/>
    <w:rsid w:val="007021CB"/>
    <w:rsid w:val="00703D6C"/>
    <w:rsid w:val="00704A45"/>
    <w:rsid w:val="00705310"/>
    <w:rsid w:val="00705CCF"/>
    <w:rsid w:val="00705DD5"/>
    <w:rsid w:val="0070607A"/>
    <w:rsid w:val="00707E25"/>
    <w:rsid w:val="00707F8C"/>
    <w:rsid w:val="00710EB3"/>
    <w:rsid w:val="00710F12"/>
    <w:rsid w:val="00715BE3"/>
    <w:rsid w:val="00715F61"/>
    <w:rsid w:val="007175AF"/>
    <w:rsid w:val="007215A0"/>
    <w:rsid w:val="00722779"/>
    <w:rsid w:val="007239FB"/>
    <w:rsid w:val="00723F98"/>
    <w:rsid w:val="007246C0"/>
    <w:rsid w:val="00726028"/>
    <w:rsid w:val="00730AD4"/>
    <w:rsid w:val="007316D9"/>
    <w:rsid w:val="00733013"/>
    <w:rsid w:val="00733279"/>
    <w:rsid w:val="00735691"/>
    <w:rsid w:val="007356ED"/>
    <w:rsid w:val="00736077"/>
    <w:rsid w:val="00737A37"/>
    <w:rsid w:val="0074031C"/>
    <w:rsid w:val="00741D6D"/>
    <w:rsid w:val="007432F3"/>
    <w:rsid w:val="00743861"/>
    <w:rsid w:val="00745F38"/>
    <w:rsid w:val="007463BF"/>
    <w:rsid w:val="00746C01"/>
    <w:rsid w:val="00752D9B"/>
    <w:rsid w:val="00752EDE"/>
    <w:rsid w:val="007532B7"/>
    <w:rsid w:val="00753CE6"/>
    <w:rsid w:val="00753DF2"/>
    <w:rsid w:val="00753E1B"/>
    <w:rsid w:val="007543B4"/>
    <w:rsid w:val="00754B92"/>
    <w:rsid w:val="00754F85"/>
    <w:rsid w:val="007550C3"/>
    <w:rsid w:val="0075587E"/>
    <w:rsid w:val="00756DCD"/>
    <w:rsid w:val="00757EFB"/>
    <w:rsid w:val="00760B95"/>
    <w:rsid w:val="0076116C"/>
    <w:rsid w:val="00761595"/>
    <w:rsid w:val="00762255"/>
    <w:rsid w:val="0076261D"/>
    <w:rsid w:val="00763444"/>
    <w:rsid w:val="00763908"/>
    <w:rsid w:val="007648C1"/>
    <w:rsid w:val="00764C46"/>
    <w:rsid w:val="007654B5"/>
    <w:rsid w:val="0076559A"/>
    <w:rsid w:val="00765932"/>
    <w:rsid w:val="00767485"/>
    <w:rsid w:val="00772FA5"/>
    <w:rsid w:val="00773149"/>
    <w:rsid w:val="00775C5A"/>
    <w:rsid w:val="00776718"/>
    <w:rsid w:val="00777293"/>
    <w:rsid w:val="00781301"/>
    <w:rsid w:val="007823A5"/>
    <w:rsid w:val="00784D53"/>
    <w:rsid w:val="00784DF2"/>
    <w:rsid w:val="00786DF7"/>
    <w:rsid w:val="00786EDD"/>
    <w:rsid w:val="007934C6"/>
    <w:rsid w:val="00793851"/>
    <w:rsid w:val="007947AD"/>
    <w:rsid w:val="00796A9C"/>
    <w:rsid w:val="00797FDA"/>
    <w:rsid w:val="007A07E4"/>
    <w:rsid w:val="007A15F2"/>
    <w:rsid w:val="007A2556"/>
    <w:rsid w:val="007A3014"/>
    <w:rsid w:val="007A320C"/>
    <w:rsid w:val="007A3F4C"/>
    <w:rsid w:val="007A49FE"/>
    <w:rsid w:val="007A7C98"/>
    <w:rsid w:val="007B1487"/>
    <w:rsid w:val="007B1698"/>
    <w:rsid w:val="007B1C24"/>
    <w:rsid w:val="007B1F6A"/>
    <w:rsid w:val="007B2C50"/>
    <w:rsid w:val="007B2FBD"/>
    <w:rsid w:val="007B5744"/>
    <w:rsid w:val="007B689F"/>
    <w:rsid w:val="007C310C"/>
    <w:rsid w:val="007C3D78"/>
    <w:rsid w:val="007C56F9"/>
    <w:rsid w:val="007C5B42"/>
    <w:rsid w:val="007C658F"/>
    <w:rsid w:val="007C6B24"/>
    <w:rsid w:val="007D0A95"/>
    <w:rsid w:val="007D15F3"/>
    <w:rsid w:val="007D30A8"/>
    <w:rsid w:val="007D33E9"/>
    <w:rsid w:val="007D36DF"/>
    <w:rsid w:val="007D64E7"/>
    <w:rsid w:val="007D6C7B"/>
    <w:rsid w:val="007D6CA3"/>
    <w:rsid w:val="007D7600"/>
    <w:rsid w:val="007E0112"/>
    <w:rsid w:val="007E0520"/>
    <w:rsid w:val="007E095E"/>
    <w:rsid w:val="007E1FD7"/>
    <w:rsid w:val="007E6B68"/>
    <w:rsid w:val="007F09EE"/>
    <w:rsid w:val="007F10F0"/>
    <w:rsid w:val="007F1630"/>
    <w:rsid w:val="007F21BD"/>
    <w:rsid w:val="007F2211"/>
    <w:rsid w:val="007F2CCF"/>
    <w:rsid w:val="007F44C7"/>
    <w:rsid w:val="007F5333"/>
    <w:rsid w:val="007F6274"/>
    <w:rsid w:val="007F6640"/>
    <w:rsid w:val="007F7F9A"/>
    <w:rsid w:val="0080143E"/>
    <w:rsid w:val="00801D62"/>
    <w:rsid w:val="008039ED"/>
    <w:rsid w:val="00803C27"/>
    <w:rsid w:val="00803C52"/>
    <w:rsid w:val="00805E31"/>
    <w:rsid w:val="008061B2"/>
    <w:rsid w:val="0080621B"/>
    <w:rsid w:val="008100AC"/>
    <w:rsid w:val="00810260"/>
    <w:rsid w:val="008111D1"/>
    <w:rsid w:val="008117AB"/>
    <w:rsid w:val="0081331A"/>
    <w:rsid w:val="008146BA"/>
    <w:rsid w:val="008147D2"/>
    <w:rsid w:val="00817849"/>
    <w:rsid w:val="00820F66"/>
    <w:rsid w:val="00821C31"/>
    <w:rsid w:val="008227DB"/>
    <w:rsid w:val="00822EC9"/>
    <w:rsid w:val="00823609"/>
    <w:rsid w:val="00830D0F"/>
    <w:rsid w:val="00831936"/>
    <w:rsid w:val="00834304"/>
    <w:rsid w:val="008351F9"/>
    <w:rsid w:val="0083531B"/>
    <w:rsid w:val="008360A4"/>
    <w:rsid w:val="00836186"/>
    <w:rsid w:val="00836EA7"/>
    <w:rsid w:val="00842653"/>
    <w:rsid w:val="00843AAF"/>
    <w:rsid w:val="00844E6C"/>
    <w:rsid w:val="008454BD"/>
    <w:rsid w:val="00845DE6"/>
    <w:rsid w:val="00846214"/>
    <w:rsid w:val="00846DA6"/>
    <w:rsid w:val="00847FCD"/>
    <w:rsid w:val="008528C4"/>
    <w:rsid w:val="0085317D"/>
    <w:rsid w:val="00854255"/>
    <w:rsid w:val="008557A5"/>
    <w:rsid w:val="008575B4"/>
    <w:rsid w:val="00857AD0"/>
    <w:rsid w:val="00857B26"/>
    <w:rsid w:val="008615BF"/>
    <w:rsid w:val="00861EBE"/>
    <w:rsid w:val="00862079"/>
    <w:rsid w:val="008647BF"/>
    <w:rsid w:val="00864FE0"/>
    <w:rsid w:val="00871F9D"/>
    <w:rsid w:val="00873194"/>
    <w:rsid w:val="0087529D"/>
    <w:rsid w:val="00875715"/>
    <w:rsid w:val="00875934"/>
    <w:rsid w:val="00876D63"/>
    <w:rsid w:val="00877215"/>
    <w:rsid w:val="008826A3"/>
    <w:rsid w:val="008860E1"/>
    <w:rsid w:val="00894523"/>
    <w:rsid w:val="00894FB6"/>
    <w:rsid w:val="008962E8"/>
    <w:rsid w:val="008A27E6"/>
    <w:rsid w:val="008A4BFA"/>
    <w:rsid w:val="008A60DF"/>
    <w:rsid w:val="008B3834"/>
    <w:rsid w:val="008B3BE6"/>
    <w:rsid w:val="008B3D78"/>
    <w:rsid w:val="008B5DE1"/>
    <w:rsid w:val="008B70CE"/>
    <w:rsid w:val="008B75FB"/>
    <w:rsid w:val="008C0C5B"/>
    <w:rsid w:val="008C1A86"/>
    <w:rsid w:val="008C2CE3"/>
    <w:rsid w:val="008C2D92"/>
    <w:rsid w:val="008C501E"/>
    <w:rsid w:val="008C6B4A"/>
    <w:rsid w:val="008D0664"/>
    <w:rsid w:val="008D237B"/>
    <w:rsid w:val="008D2BFA"/>
    <w:rsid w:val="008D5DC3"/>
    <w:rsid w:val="008D60BD"/>
    <w:rsid w:val="008D6810"/>
    <w:rsid w:val="008D6E92"/>
    <w:rsid w:val="008D732C"/>
    <w:rsid w:val="008D779D"/>
    <w:rsid w:val="008E0372"/>
    <w:rsid w:val="008E30F8"/>
    <w:rsid w:val="008E35FC"/>
    <w:rsid w:val="008E3A21"/>
    <w:rsid w:val="008E419C"/>
    <w:rsid w:val="008E41B7"/>
    <w:rsid w:val="008E5C11"/>
    <w:rsid w:val="008E76DD"/>
    <w:rsid w:val="008F27F1"/>
    <w:rsid w:val="008F2CD8"/>
    <w:rsid w:val="008F41DF"/>
    <w:rsid w:val="008F4990"/>
    <w:rsid w:val="008F5ECC"/>
    <w:rsid w:val="00900818"/>
    <w:rsid w:val="00902879"/>
    <w:rsid w:val="00902C99"/>
    <w:rsid w:val="0090529F"/>
    <w:rsid w:val="00905913"/>
    <w:rsid w:val="00906F8B"/>
    <w:rsid w:val="009104A1"/>
    <w:rsid w:val="009109CB"/>
    <w:rsid w:val="00913B54"/>
    <w:rsid w:val="0091403B"/>
    <w:rsid w:val="0091479C"/>
    <w:rsid w:val="00914A12"/>
    <w:rsid w:val="009155BF"/>
    <w:rsid w:val="009202C5"/>
    <w:rsid w:val="00920AD2"/>
    <w:rsid w:val="0092126A"/>
    <w:rsid w:val="00921BA9"/>
    <w:rsid w:val="00922109"/>
    <w:rsid w:val="0092508D"/>
    <w:rsid w:val="009273F7"/>
    <w:rsid w:val="009302A4"/>
    <w:rsid w:val="009309B5"/>
    <w:rsid w:val="0093127E"/>
    <w:rsid w:val="009344DF"/>
    <w:rsid w:val="0093454B"/>
    <w:rsid w:val="00936C76"/>
    <w:rsid w:val="00940612"/>
    <w:rsid w:val="00942199"/>
    <w:rsid w:val="00942684"/>
    <w:rsid w:val="009431EC"/>
    <w:rsid w:val="00943578"/>
    <w:rsid w:val="00944836"/>
    <w:rsid w:val="00944EF7"/>
    <w:rsid w:val="009456F9"/>
    <w:rsid w:val="0094661C"/>
    <w:rsid w:val="00946D56"/>
    <w:rsid w:val="0095050E"/>
    <w:rsid w:val="0095118F"/>
    <w:rsid w:val="00951A13"/>
    <w:rsid w:val="00952D1A"/>
    <w:rsid w:val="009542B9"/>
    <w:rsid w:val="00956D07"/>
    <w:rsid w:val="009570E8"/>
    <w:rsid w:val="0095774A"/>
    <w:rsid w:val="009611D3"/>
    <w:rsid w:val="009630BC"/>
    <w:rsid w:val="00964BB8"/>
    <w:rsid w:val="00964ECF"/>
    <w:rsid w:val="00966B1E"/>
    <w:rsid w:val="00967661"/>
    <w:rsid w:val="00967868"/>
    <w:rsid w:val="00967F66"/>
    <w:rsid w:val="009706C8"/>
    <w:rsid w:val="0097312A"/>
    <w:rsid w:val="009747FA"/>
    <w:rsid w:val="00980556"/>
    <w:rsid w:val="009809DC"/>
    <w:rsid w:val="00980A38"/>
    <w:rsid w:val="00982FD6"/>
    <w:rsid w:val="00984971"/>
    <w:rsid w:val="009879B2"/>
    <w:rsid w:val="00990BB1"/>
    <w:rsid w:val="00990E54"/>
    <w:rsid w:val="009929B8"/>
    <w:rsid w:val="00994064"/>
    <w:rsid w:val="00994891"/>
    <w:rsid w:val="00995292"/>
    <w:rsid w:val="0099564D"/>
    <w:rsid w:val="0099663E"/>
    <w:rsid w:val="009970AC"/>
    <w:rsid w:val="009975BD"/>
    <w:rsid w:val="00997A1B"/>
    <w:rsid w:val="00997B3D"/>
    <w:rsid w:val="009A194D"/>
    <w:rsid w:val="009A5B6B"/>
    <w:rsid w:val="009A659D"/>
    <w:rsid w:val="009A7098"/>
    <w:rsid w:val="009B05A0"/>
    <w:rsid w:val="009B05F6"/>
    <w:rsid w:val="009B1722"/>
    <w:rsid w:val="009B1B10"/>
    <w:rsid w:val="009B1E92"/>
    <w:rsid w:val="009B212F"/>
    <w:rsid w:val="009B28DB"/>
    <w:rsid w:val="009B4026"/>
    <w:rsid w:val="009B48F6"/>
    <w:rsid w:val="009B69C8"/>
    <w:rsid w:val="009B6AE7"/>
    <w:rsid w:val="009C0396"/>
    <w:rsid w:val="009C2989"/>
    <w:rsid w:val="009C4916"/>
    <w:rsid w:val="009C6977"/>
    <w:rsid w:val="009C6C05"/>
    <w:rsid w:val="009C6E25"/>
    <w:rsid w:val="009C7EDC"/>
    <w:rsid w:val="009D00EA"/>
    <w:rsid w:val="009D0BF8"/>
    <w:rsid w:val="009D1EC6"/>
    <w:rsid w:val="009D2A70"/>
    <w:rsid w:val="009D2B72"/>
    <w:rsid w:val="009D3A62"/>
    <w:rsid w:val="009D430D"/>
    <w:rsid w:val="009D4662"/>
    <w:rsid w:val="009D4862"/>
    <w:rsid w:val="009D7543"/>
    <w:rsid w:val="009D76A5"/>
    <w:rsid w:val="009E1099"/>
    <w:rsid w:val="009E1847"/>
    <w:rsid w:val="009E2164"/>
    <w:rsid w:val="009E270D"/>
    <w:rsid w:val="009E43D3"/>
    <w:rsid w:val="009E4A9B"/>
    <w:rsid w:val="009E4FFB"/>
    <w:rsid w:val="009E7307"/>
    <w:rsid w:val="009E79A8"/>
    <w:rsid w:val="009F0E81"/>
    <w:rsid w:val="009F3CFE"/>
    <w:rsid w:val="009F5414"/>
    <w:rsid w:val="009F5475"/>
    <w:rsid w:val="009F6E74"/>
    <w:rsid w:val="009F7641"/>
    <w:rsid w:val="00A00B32"/>
    <w:rsid w:val="00A00F16"/>
    <w:rsid w:val="00A033F8"/>
    <w:rsid w:val="00A04F32"/>
    <w:rsid w:val="00A05B29"/>
    <w:rsid w:val="00A07355"/>
    <w:rsid w:val="00A07A76"/>
    <w:rsid w:val="00A10897"/>
    <w:rsid w:val="00A10DD1"/>
    <w:rsid w:val="00A10E91"/>
    <w:rsid w:val="00A15815"/>
    <w:rsid w:val="00A15D89"/>
    <w:rsid w:val="00A172F5"/>
    <w:rsid w:val="00A17B5F"/>
    <w:rsid w:val="00A205FC"/>
    <w:rsid w:val="00A22A6D"/>
    <w:rsid w:val="00A23592"/>
    <w:rsid w:val="00A23807"/>
    <w:rsid w:val="00A24B9E"/>
    <w:rsid w:val="00A25C78"/>
    <w:rsid w:val="00A27C8F"/>
    <w:rsid w:val="00A312A1"/>
    <w:rsid w:val="00A31C14"/>
    <w:rsid w:val="00A32469"/>
    <w:rsid w:val="00A32D21"/>
    <w:rsid w:val="00A333C2"/>
    <w:rsid w:val="00A336EB"/>
    <w:rsid w:val="00A33B7E"/>
    <w:rsid w:val="00A355F2"/>
    <w:rsid w:val="00A35932"/>
    <w:rsid w:val="00A36632"/>
    <w:rsid w:val="00A3686C"/>
    <w:rsid w:val="00A36A92"/>
    <w:rsid w:val="00A37D2B"/>
    <w:rsid w:val="00A41628"/>
    <w:rsid w:val="00A421C0"/>
    <w:rsid w:val="00A42AB4"/>
    <w:rsid w:val="00A43328"/>
    <w:rsid w:val="00A506DC"/>
    <w:rsid w:val="00A5150C"/>
    <w:rsid w:val="00A51D52"/>
    <w:rsid w:val="00A53082"/>
    <w:rsid w:val="00A544BD"/>
    <w:rsid w:val="00A548D7"/>
    <w:rsid w:val="00A54DEB"/>
    <w:rsid w:val="00A55047"/>
    <w:rsid w:val="00A57F8B"/>
    <w:rsid w:val="00A606A9"/>
    <w:rsid w:val="00A6197E"/>
    <w:rsid w:val="00A62698"/>
    <w:rsid w:val="00A628FE"/>
    <w:rsid w:val="00A63015"/>
    <w:rsid w:val="00A63E9C"/>
    <w:rsid w:val="00A64D0E"/>
    <w:rsid w:val="00A64F57"/>
    <w:rsid w:val="00A70CAF"/>
    <w:rsid w:val="00A766D7"/>
    <w:rsid w:val="00A77933"/>
    <w:rsid w:val="00A77B7C"/>
    <w:rsid w:val="00A8003A"/>
    <w:rsid w:val="00A80572"/>
    <w:rsid w:val="00A80A4F"/>
    <w:rsid w:val="00A815FD"/>
    <w:rsid w:val="00A820E9"/>
    <w:rsid w:val="00A83B6C"/>
    <w:rsid w:val="00A859D3"/>
    <w:rsid w:val="00A85A07"/>
    <w:rsid w:val="00A879DD"/>
    <w:rsid w:val="00A90BA3"/>
    <w:rsid w:val="00A9182B"/>
    <w:rsid w:val="00A91B6F"/>
    <w:rsid w:val="00A9294A"/>
    <w:rsid w:val="00A940C9"/>
    <w:rsid w:val="00A94F13"/>
    <w:rsid w:val="00A969B9"/>
    <w:rsid w:val="00A974E8"/>
    <w:rsid w:val="00AA07B8"/>
    <w:rsid w:val="00AA3AAA"/>
    <w:rsid w:val="00AA442D"/>
    <w:rsid w:val="00AA5A9F"/>
    <w:rsid w:val="00AA5D08"/>
    <w:rsid w:val="00AA5FCB"/>
    <w:rsid w:val="00AA5FDE"/>
    <w:rsid w:val="00AA7D74"/>
    <w:rsid w:val="00AB1E52"/>
    <w:rsid w:val="00AB205D"/>
    <w:rsid w:val="00AB267C"/>
    <w:rsid w:val="00AB28E6"/>
    <w:rsid w:val="00AB2C52"/>
    <w:rsid w:val="00AB5380"/>
    <w:rsid w:val="00AB73F7"/>
    <w:rsid w:val="00AC009F"/>
    <w:rsid w:val="00AC00D7"/>
    <w:rsid w:val="00AC2952"/>
    <w:rsid w:val="00AC3484"/>
    <w:rsid w:val="00AC3C9B"/>
    <w:rsid w:val="00AC59F5"/>
    <w:rsid w:val="00AC7981"/>
    <w:rsid w:val="00AC7C0C"/>
    <w:rsid w:val="00AD0B5B"/>
    <w:rsid w:val="00AD27AC"/>
    <w:rsid w:val="00AD28F8"/>
    <w:rsid w:val="00AD534A"/>
    <w:rsid w:val="00AD5BD5"/>
    <w:rsid w:val="00AD6B7C"/>
    <w:rsid w:val="00AD6E28"/>
    <w:rsid w:val="00AD721E"/>
    <w:rsid w:val="00AD7315"/>
    <w:rsid w:val="00AD771B"/>
    <w:rsid w:val="00AD7956"/>
    <w:rsid w:val="00AE1591"/>
    <w:rsid w:val="00AE1657"/>
    <w:rsid w:val="00AE2189"/>
    <w:rsid w:val="00AE514F"/>
    <w:rsid w:val="00AE7788"/>
    <w:rsid w:val="00AF24A7"/>
    <w:rsid w:val="00AF269A"/>
    <w:rsid w:val="00AF2870"/>
    <w:rsid w:val="00AF2DF2"/>
    <w:rsid w:val="00AF30FA"/>
    <w:rsid w:val="00AF3B35"/>
    <w:rsid w:val="00AF4A48"/>
    <w:rsid w:val="00AF51E5"/>
    <w:rsid w:val="00AF5E8B"/>
    <w:rsid w:val="00AF63C2"/>
    <w:rsid w:val="00AF64EA"/>
    <w:rsid w:val="00AF69DA"/>
    <w:rsid w:val="00B01202"/>
    <w:rsid w:val="00B01652"/>
    <w:rsid w:val="00B055EC"/>
    <w:rsid w:val="00B06947"/>
    <w:rsid w:val="00B070F0"/>
    <w:rsid w:val="00B07E3F"/>
    <w:rsid w:val="00B1373C"/>
    <w:rsid w:val="00B14176"/>
    <w:rsid w:val="00B1434F"/>
    <w:rsid w:val="00B14424"/>
    <w:rsid w:val="00B144F2"/>
    <w:rsid w:val="00B2129D"/>
    <w:rsid w:val="00B215CC"/>
    <w:rsid w:val="00B21B5B"/>
    <w:rsid w:val="00B21B96"/>
    <w:rsid w:val="00B2275F"/>
    <w:rsid w:val="00B229BF"/>
    <w:rsid w:val="00B22BFD"/>
    <w:rsid w:val="00B230C9"/>
    <w:rsid w:val="00B30259"/>
    <w:rsid w:val="00B3106F"/>
    <w:rsid w:val="00B317EE"/>
    <w:rsid w:val="00B32012"/>
    <w:rsid w:val="00B321DF"/>
    <w:rsid w:val="00B32DA8"/>
    <w:rsid w:val="00B337C0"/>
    <w:rsid w:val="00B35413"/>
    <w:rsid w:val="00B4184D"/>
    <w:rsid w:val="00B41A1E"/>
    <w:rsid w:val="00B42520"/>
    <w:rsid w:val="00B4253A"/>
    <w:rsid w:val="00B42D33"/>
    <w:rsid w:val="00B44726"/>
    <w:rsid w:val="00B44DB6"/>
    <w:rsid w:val="00B44E86"/>
    <w:rsid w:val="00B45728"/>
    <w:rsid w:val="00B457A2"/>
    <w:rsid w:val="00B47DB4"/>
    <w:rsid w:val="00B47E63"/>
    <w:rsid w:val="00B50014"/>
    <w:rsid w:val="00B50BEC"/>
    <w:rsid w:val="00B51724"/>
    <w:rsid w:val="00B52B7B"/>
    <w:rsid w:val="00B53615"/>
    <w:rsid w:val="00B53ACC"/>
    <w:rsid w:val="00B54050"/>
    <w:rsid w:val="00B57012"/>
    <w:rsid w:val="00B61406"/>
    <w:rsid w:val="00B6325C"/>
    <w:rsid w:val="00B6326D"/>
    <w:rsid w:val="00B6387E"/>
    <w:rsid w:val="00B664B4"/>
    <w:rsid w:val="00B70F64"/>
    <w:rsid w:val="00B73E1E"/>
    <w:rsid w:val="00B76CB1"/>
    <w:rsid w:val="00B76F05"/>
    <w:rsid w:val="00B7713E"/>
    <w:rsid w:val="00B77B33"/>
    <w:rsid w:val="00B80457"/>
    <w:rsid w:val="00B816D4"/>
    <w:rsid w:val="00B82612"/>
    <w:rsid w:val="00B827A4"/>
    <w:rsid w:val="00B83295"/>
    <w:rsid w:val="00B8432F"/>
    <w:rsid w:val="00B85A66"/>
    <w:rsid w:val="00B86066"/>
    <w:rsid w:val="00B86392"/>
    <w:rsid w:val="00B878EB"/>
    <w:rsid w:val="00B90B9C"/>
    <w:rsid w:val="00B91CCA"/>
    <w:rsid w:val="00B94086"/>
    <w:rsid w:val="00B9412B"/>
    <w:rsid w:val="00B9571F"/>
    <w:rsid w:val="00B96E9A"/>
    <w:rsid w:val="00B97389"/>
    <w:rsid w:val="00BA3D8D"/>
    <w:rsid w:val="00BA4FAC"/>
    <w:rsid w:val="00BA5201"/>
    <w:rsid w:val="00BA541B"/>
    <w:rsid w:val="00BA54A7"/>
    <w:rsid w:val="00BA56B7"/>
    <w:rsid w:val="00BA6E69"/>
    <w:rsid w:val="00BA7880"/>
    <w:rsid w:val="00BB1936"/>
    <w:rsid w:val="00BB19F4"/>
    <w:rsid w:val="00BB29ED"/>
    <w:rsid w:val="00BB3242"/>
    <w:rsid w:val="00BB3A5D"/>
    <w:rsid w:val="00BB4AFA"/>
    <w:rsid w:val="00BB75A3"/>
    <w:rsid w:val="00BB78F6"/>
    <w:rsid w:val="00BB79CA"/>
    <w:rsid w:val="00BC07FB"/>
    <w:rsid w:val="00BC2632"/>
    <w:rsid w:val="00BC334A"/>
    <w:rsid w:val="00BC3824"/>
    <w:rsid w:val="00BC38D3"/>
    <w:rsid w:val="00BC44A3"/>
    <w:rsid w:val="00BC52BA"/>
    <w:rsid w:val="00BC5A81"/>
    <w:rsid w:val="00BC6DAA"/>
    <w:rsid w:val="00BD14E7"/>
    <w:rsid w:val="00BD1DD1"/>
    <w:rsid w:val="00BD3244"/>
    <w:rsid w:val="00BD34D6"/>
    <w:rsid w:val="00BE0022"/>
    <w:rsid w:val="00BE113F"/>
    <w:rsid w:val="00BE132E"/>
    <w:rsid w:val="00BE4341"/>
    <w:rsid w:val="00BE52F4"/>
    <w:rsid w:val="00BE623A"/>
    <w:rsid w:val="00BE67DD"/>
    <w:rsid w:val="00BF0072"/>
    <w:rsid w:val="00BF10FD"/>
    <w:rsid w:val="00BF3B4B"/>
    <w:rsid w:val="00C00248"/>
    <w:rsid w:val="00C00357"/>
    <w:rsid w:val="00C02F16"/>
    <w:rsid w:val="00C031CF"/>
    <w:rsid w:val="00C04215"/>
    <w:rsid w:val="00C07E4C"/>
    <w:rsid w:val="00C10269"/>
    <w:rsid w:val="00C119CA"/>
    <w:rsid w:val="00C12C80"/>
    <w:rsid w:val="00C149DF"/>
    <w:rsid w:val="00C15E00"/>
    <w:rsid w:val="00C1680F"/>
    <w:rsid w:val="00C16C42"/>
    <w:rsid w:val="00C173D5"/>
    <w:rsid w:val="00C2061E"/>
    <w:rsid w:val="00C20A3E"/>
    <w:rsid w:val="00C21A0C"/>
    <w:rsid w:val="00C235AE"/>
    <w:rsid w:val="00C238FC"/>
    <w:rsid w:val="00C239FB"/>
    <w:rsid w:val="00C23F25"/>
    <w:rsid w:val="00C25355"/>
    <w:rsid w:val="00C271D7"/>
    <w:rsid w:val="00C27E87"/>
    <w:rsid w:val="00C30C04"/>
    <w:rsid w:val="00C34CC1"/>
    <w:rsid w:val="00C3566B"/>
    <w:rsid w:val="00C361CB"/>
    <w:rsid w:val="00C36725"/>
    <w:rsid w:val="00C36920"/>
    <w:rsid w:val="00C36972"/>
    <w:rsid w:val="00C40F85"/>
    <w:rsid w:val="00C41231"/>
    <w:rsid w:val="00C42073"/>
    <w:rsid w:val="00C4311B"/>
    <w:rsid w:val="00C4391A"/>
    <w:rsid w:val="00C43CF4"/>
    <w:rsid w:val="00C43ED6"/>
    <w:rsid w:val="00C4425D"/>
    <w:rsid w:val="00C457F6"/>
    <w:rsid w:val="00C459AE"/>
    <w:rsid w:val="00C46086"/>
    <w:rsid w:val="00C47717"/>
    <w:rsid w:val="00C51752"/>
    <w:rsid w:val="00C52A54"/>
    <w:rsid w:val="00C53975"/>
    <w:rsid w:val="00C54E0C"/>
    <w:rsid w:val="00C5636D"/>
    <w:rsid w:val="00C57BBE"/>
    <w:rsid w:val="00C57EAA"/>
    <w:rsid w:val="00C60EB4"/>
    <w:rsid w:val="00C62D7D"/>
    <w:rsid w:val="00C644EF"/>
    <w:rsid w:val="00C64FCF"/>
    <w:rsid w:val="00C66664"/>
    <w:rsid w:val="00C66F33"/>
    <w:rsid w:val="00C71702"/>
    <w:rsid w:val="00C71839"/>
    <w:rsid w:val="00C72D4D"/>
    <w:rsid w:val="00C73C7E"/>
    <w:rsid w:val="00C74D61"/>
    <w:rsid w:val="00C75581"/>
    <w:rsid w:val="00C76FD5"/>
    <w:rsid w:val="00C7782E"/>
    <w:rsid w:val="00C807F1"/>
    <w:rsid w:val="00C809A7"/>
    <w:rsid w:val="00C80D10"/>
    <w:rsid w:val="00C8145A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58E5"/>
    <w:rsid w:val="00C963D8"/>
    <w:rsid w:val="00C9696C"/>
    <w:rsid w:val="00C97F7C"/>
    <w:rsid w:val="00CA03FB"/>
    <w:rsid w:val="00CA1522"/>
    <w:rsid w:val="00CA2AA3"/>
    <w:rsid w:val="00CA4084"/>
    <w:rsid w:val="00CA43EE"/>
    <w:rsid w:val="00CA72CA"/>
    <w:rsid w:val="00CA7B62"/>
    <w:rsid w:val="00CB3601"/>
    <w:rsid w:val="00CB4689"/>
    <w:rsid w:val="00CB4D34"/>
    <w:rsid w:val="00CB5A15"/>
    <w:rsid w:val="00CB5BAB"/>
    <w:rsid w:val="00CB7052"/>
    <w:rsid w:val="00CC00DC"/>
    <w:rsid w:val="00CC12CF"/>
    <w:rsid w:val="00CC276D"/>
    <w:rsid w:val="00CC3F6D"/>
    <w:rsid w:val="00CC469E"/>
    <w:rsid w:val="00CC6CD1"/>
    <w:rsid w:val="00CD25EE"/>
    <w:rsid w:val="00CD3317"/>
    <w:rsid w:val="00CD6705"/>
    <w:rsid w:val="00CD7D4B"/>
    <w:rsid w:val="00CE0C31"/>
    <w:rsid w:val="00CE1206"/>
    <w:rsid w:val="00CE221E"/>
    <w:rsid w:val="00CE5D57"/>
    <w:rsid w:val="00CE7242"/>
    <w:rsid w:val="00CE7339"/>
    <w:rsid w:val="00CE7D88"/>
    <w:rsid w:val="00CF1EDA"/>
    <w:rsid w:val="00CF213D"/>
    <w:rsid w:val="00CF2C20"/>
    <w:rsid w:val="00CF3DD8"/>
    <w:rsid w:val="00CF469C"/>
    <w:rsid w:val="00CF7FBC"/>
    <w:rsid w:val="00D01A0E"/>
    <w:rsid w:val="00D025B9"/>
    <w:rsid w:val="00D025D7"/>
    <w:rsid w:val="00D02C71"/>
    <w:rsid w:val="00D0488E"/>
    <w:rsid w:val="00D05B2E"/>
    <w:rsid w:val="00D05E46"/>
    <w:rsid w:val="00D07742"/>
    <w:rsid w:val="00D10821"/>
    <w:rsid w:val="00D10B20"/>
    <w:rsid w:val="00D11192"/>
    <w:rsid w:val="00D11334"/>
    <w:rsid w:val="00D11EDC"/>
    <w:rsid w:val="00D1482C"/>
    <w:rsid w:val="00D15610"/>
    <w:rsid w:val="00D157C6"/>
    <w:rsid w:val="00D167F4"/>
    <w:rsid w:val="00D200F5"/>
    <w:rsid w:val="00D23814"/>
    <w:rsid w:val="00D2566A"/>
    <w:rsid w:val="00D25DE6"/>
    <w:rsid w:val="00D26796"/>
    <w:rsid w:val="00D268C4"/>
    <w:rsid w:val="00D26BDE"/>
    <w:rsid w:val="00D27226"/>
    <w:rsid w:val="00D3159A"/>
    <w:rsid w:val="00D31D8A"/>
    <w:rsid w:val="00D324FB"/>
    <w:rsid w:val="00D32540"/>
    <w:rsid w:val="00D33142"/>
    <w:rsid w:val="00D33BFA"/>
    <w:rsid w:val="00D405F1"/>
    <w:rsid w:val="00D438C5"/>
    <w:rsid w:val="00D43A1C"/>
    <w:rsid w:val="00D440C2"/>
    <w:rsid w:val="00D44B3B"/>
    <w:rsid w:val="00D4546F"/>
    <w:rsid w:val="00D45544"/>
    <w:rsid w:val="00D45755"/>
    <w:rsid w:val="00D45A7E"/>
    <w:rsid w:val="00D47115"/>
    <w:rsid w:val="00D47380"/>
    <w:rsid w:val="00D47867"/>
    <w:rsid w:val="00D47AA1"/>
    <w:rsid w:val="00D47D65"/>
    <w:rsid w:val="00D501F7"/>
    <w:rsid w:val="00D51465"/>
    <w:rsid w:val="00D51AF9"/>
    <w:rsid w:val="00D525B9"/>
    <w:rsid w:val="00D54746"/>
    <w:rsid w:val="00D54788"/>
    <w:rsid w:val="00D54B75"/>
    <w:rsid w:val="00D55F46"/>
    <w:rsid w:val="00D577AB"/>
    <w:rsid w:val="00D57CFB"/>
    <w:rsid w:val="00D60ABC"/>
    <w:rsid w:val="00D610CA"/>
    <w:rsid w:val="00D63905"/>
    <w:rsid w:val="00D662ED"/>
    <w:rsid w:val="00D70E13"/>
    <w:rsid w:val="00D72C94"/>
    <w:rsid w:val="00D7398D"/>
    <w:rsid w:val="00D73A3F"/>
    <w:rsid w:val="00D7417D"/>
    <w:rsid w:val="00D75713"/>
    <w:rsid w:val="00D768D6"/>
    <w:rsid w:val="00D77A27"/>
    <w:rsid w:val="00D77C63"/>
    <w:rsid w:val="00D8132F"/>
    <w:rsid w:val="00D816AB"/>
    <w:rsid w:val="00D81D4C"/>
    <w:rsid w:val="00D8391E"/>
    <w:rsid w:val="00D83E1C"/>
    <w:rsid w:val="00D84D73"/>
    <w:rsid w:val="00D84E76"/>
    <w:rsid w:val="00D90172"/>
    <w:rsid w:val="00D90E3F"/>
    <w:rsid w:val="00D91E15"/>
    <w:rsid w:val="00D9242B"/>
    <w:rsid w:val="00D930AF"/>
    <w:rsid w:val="00D953D4"/>
    <w:rsid w:val="00D95F45"/>
    <w:rsid w:val="00D971A4"/>
    <w:rsid w:val="00D97B98"/>
    <w:rsid w:val="00D97F1D"/>
    <w:rsid w:val="00DA0EC3"/>
    <w:rsid w:val="00DA2135"/>
    <w:rsid w:val="00DA3ADC"/>
    <w:rsid w:val="00DA3C0E"/>
    <w:rsid w:val="00DA51C2"/>
    <w:rsid w:val="00DA5B50"/>
    <w:rsid w:val="00DB1406"/>
    <w:rsid w:val="00DB1614"/>
    <w:rsid w:val="00DB459E"/>
    <w:rsid w:val="00DB5BC4"/>
    <w:rsid w:val="00DC2C02"/>
    <w:rsid w:val="00DC3335"/>
    <w:rsid w:val="00DC347B"/>
    <w:rsid w:val="00DC39BF"/>
    <w:rsid w:val="00DC7518"/>
    <w:rsid w:val="00DD2129"/>
    <w:rsid w:val="00DD3CCB"/>
    <w:rsid w:val="00DD48FC"/>
    <w:rsid w:val="00DD6D58"/>
    <w:rsid w:val="00DE02AD"/>
    <w:rsid w:val="00DE0657"/>
    <w:rsid w:val="00DE14A2"/>
    <w:rsid w:val="00DE6385"/>
    <w:rsid w:val="00DE6A46"/>
    <w:rsid w:val="00DE6D47"/>
    <w:rsid w:val="00DE70E9"/>
    <w:rsid w:val="00DF152B"/>
    <w:rsid w:val="00DF1CE2"/>
    <w:rsid w:val="00DF1DFA"/>
    <w:rsid w:val="00DF2AA3"/>
    <w:rsid w:val="00DF345C"/>
    <w:rsid w:val="00DF44A0"/>
    <w:rsid w:val="00DF45C1"/>
    <w:rsid w:val="00DF5C4F"/>
    <w:rsid w:val="00DF7643"/>
    <w:rsid w:val="00E03FE8"/>
    <w:rsid w:val="00E101E8"/>
    <w:rsid w:val="00E11BFA"/>
    <w:rsid w:val="00E11CE3"/>
    <w:rsid w:val="00E12A46"/>
    <w:rsid w:val="00E1502D"/>
    <w:rsid w:val="00E15B21"/>
    <w:rsid w:val="00E23CBC"/>
    <w:rsid w:val="00E257DB"/>
    <w:rsid w:val="00E25DDD"/>
    <w:rsid w:val="00E270FF"/>
    <w:rsid w:val="00E30E97"/>
    <w:rsid w:val="00E33A0D"/>
    <w:rsid w:val="00E340B1"/>
    <w:rsid w:val="00E354CB"/>
    <w:rsid w:val="00E3608D"/>
    <w:rsid w:val="00E3647C"/>
    <w:rsid w:val="00E36959"/>
    <w:rsid w:val="00E36A6F"/>
    <w:rsid w:val="00E36DA6"/>
    <w:rsid w:val="00E40070"/>
    <w:rsid w:val="00E406C3"/>
    <w:rsid w:val="00E41BB0"/>
    <w:rsid w:val="00E42154"/>
    <w:rsid w:val="00E434D2"/>
    <w:rsid w:val="00E43870"/>
    <w:rsid w:val="00E43C5F"/>
    <w:rsid w:val="00E44463"/>
    <w:rsid w:val="00E455FE"/>
    <w:rsid w:val="00E46201"/>
    <w:rsid w:val="00E505B5"/>
    <w:rsid w:val="00E50845"/>
    <w:rsid w:val="00E50969"/>
    <w:rsid w:val="00E5280F"/>
    <w:rsid w:val="00E5298E"/>
    <w:rsid w:val="00E53538"/>
    <w:rsid w:val="00E547F4"/>
    <w:rsid w:val="00E55EBE"/>
    <w:rsid w:val="00E57123"/>
    <w:rsid w:val="00E57E72"/>
    <w:rsid w:val="00E60C75"/>
    <w:rsid w:val="00E647FA"/>
    <w:rsid w:val="00E651A1"/>
    <w:rsid w:val="00E65D31"/>
    <w:rsid w:val="00E66961"/>
    <w:rsid w:val="00E73DFD"/>
    <w:rsid w:val="00E75EFF"/>
    <w:rsid w:val="00E77169"/>
    <w:rsid w:val="00E803FD"/>
    <w:rsid w:val="00E80A3A"/>
    <w:rsid w:val="00E80E93"/>
    <w:rsid w:val="00E81EDB"/>
    <w:rsid w:val="00E82381"/>
    <w:rsid w:val="00E82FF3"/>
    <w:rsid w:val="00E836CF"/>
    <w:rsid w:val="00E8384B"/>
    <w:rsid w:val="00E83CB1"/>
    <w:rsid w:val="00E85067"/>
    <w:rsid w:val="00E85B22"/>
    <w:rsid w:val="00E86B25"/>
    <w:rsid w:val="00E935D1"/>
    <w:rsid w:val="00E9434A"/>
    <w:rsid w:val="00EA36D1"/>
    <w:rsid w:val="00EA57ED"/>
    <w:rsid w:val="00EA78E6"/>
    <w:rsid w:val="00EA7F8E"/>
    <w:rsid w:val="00EB1249"/>
    <w:rsid w:val="00EB3F6A"/>
    <w:rsid w:val="00EB6879"/>
    <w:rsid w:val="00EB7A1E"/>
    <w:rsid w:val="00EB7A2F"/>
    <w:rsid w:val="00EC0E06"/>
    <w:rsid w:val="00EC1204"/>
    <w:rsid w:val="00EC1645"/>
    <w:rsid w:val="00EC2AB8"/>
    <w:rsid w:val="00EC34BD"/>
    <w:rsid w:val="00EC4F95"/>
    <w:rsid w:val="00EC63E1"/>
    <w:rsid w:val="00EC7AB6"/>
    <w:rsid w:val="00ED1A20"/>
    <w:rsid w:val="00ED21E1"/>
    <w:rsid w:val="00ED2C6C"/>
    <w:rsid w:val="00ED2E41"/>
    <w:rsid w:val="00ED4881"/>
    <w:rsid w:val="00ED5530"/>
    <w:rsid w:val="00ED557B"/>
    <w:rsid w:val="00ED6A06"/>
    <w:rsid w:val="00EE03C9"/>
    <w:rsid w:val="00EE04D4"/>
    <w:rsid w:val="00EE4819"/>
    <w:rsid w:val="00EE665C"/>
    <w:rsid w:val="00EE6ACA"/>
    <w:rsid w:val="00EF0EF3"/>
    <w:rsid w:val="00EF1C34"/>
    <w:rsid w:val="00EF1C5A"/>
    <w:rsid w:val="00EF25CC"/>
    <w:rsid w:val="00EF3218"/>
    <w:rsid w:val="00EF3E4E"/>
    <w:rsid w:val="00EF3E5B"/>
    <w:rsid w:val="00EF40DD"/>
    <w:rsid w:val="00EF466D"/>
    <w:rsid w:val="00EF57B5"/>
    <w:rsid w:val="00EF5B6F"/>
    <w:rsid w:val="00EF78D8"/>
    <w:rsid w:val="00F02CCC"/>
    <w:rsid w:val="00F035BB"/>
    <w:rsid w:val="00F05A64"/>
    <w:rsid w:val="00F076E7"/>
    <w:rsid w:val="00F11075"/>
    <w:rsid w:val="00F14136"/>
    <w:rsid w:val="00F160A6"/>
    <w:rsid w:val="00F161C7"/>
    <w:rsid w:val="00F16C2A"/>
    <w:rsid w:val="00F21541"/>
    <w:rsid w:val="00F255E9"/>
    <w:rsid w:val="00F261E8"/>
    <w:rsid w:val="00F3098F"/>
    <w:rsid w:val="00F32309"/>
    <w:rsid w:val="00F32412"/>
    <w:rsid w:val="00F32F7F"/>
    <w:rsid w:val="00F342D8"/>
    <w:rsid w:val="00F36B65"/>
    <w:rsid w:val="00F3712A"/>
    <w:rsid w:val="00F37396"/>
    <w:rsid w:val="00F3774D"/>
    <w:rsid w:val="00F37AB0"/>
    <w:rsid w:val="00F401AC"/>
    <w:rsid w:val="00F45BB3"/>
    <w:rsid w:val="00F5096C"/>
    <w:rsid w:val="00F51DE9"/>
    <w:rsid w:val="00F526EF"/>
    <w:rsid w:val="00F526F9"/>
    <w:rsid w:val="00F54134"/>
    <w:rsid w:val="00F56AC8"/>
    <w:rsid w:val="00F57CE3"/>
    <w:rsid w:val="00F57FA5"/>
    <w:rsid w:val="00F60865"/>
    <w:rsid w:val="00F60904"/>
    <w:rsid w:val="00F60C21"/>
    <w:rsid w:val="00F6236C"/>
    <w:rsid w:val="00F6500F"/>
    <w:rsid w:val="00F66A86"/>
    <w:rsid w:val="00F66C55"/>
    <w:rsid w:val="00F70396"/>
    <w:rsid w:val="00F721E5"/>
    <w:rsid w:val="00F7427E"/>
    <w:rsid w:val="00F758C7"/>
    <w:rsid w:val="00F75CF6"/>
    <w:rsid w:val="00F8191D"/>
    <w:rsid w:val="00F82703"/>
    <w:rsid w:val="00F832C7"/>
    <w:rsid w:val="00F84C68"/>
    <w:rsid w:val="00F865B3"/>
    <w:rsid w:val="00F86BA4"/>
    <w:rsid w:val="00F87320"/>
    <w:rsid w:val="00F87944"/>
    <w:rsid w:val="00F91B19"/>
    <w:rsid w:val="00F92492"/>
    <w:rsid w:val="00F929E8"/>
    <w:rsid w:val="00F9308F"/>
    <w:rsid w:val="00F96364"/>
    <w:rsid w:val="00F9662B"/>
    <w:rsid w:val="00F96E2F"/>
    <w:rsid w:val="00F96F95"/>
    <w:rsid w:val="00F976C1"/>
    <w:rsid w:val="00FA1107"/>
    <w:rsid w:val="00FA1B76"/>
    <w:rsid w:val="00FA2DD2"/>
    <w:rsid w:val="00FA4311"/>
    <w:rsid w:val="00FA44B9"/>
    <w:rsid w:val="00FA6D8D"/>
    <w:rsid w:val="00FB21A3"/>
    <w:rsid w:val="00FB2303"/>
    <w:rsid w:val="00FB33B1"/>
    <w:rsid w:val="00FB4A35"/>
    <w:rsid w:val="00FB54F1"/>
    <w:rsid w:val="00FB5E9E"/>
    <w:rsid w:val="00FB6F87"/>
    <w:rsid w:val="00FB7C0F"/>
    <w:rsid w:val="00FB7CB5"/>
    <w:rsid w:val="00FC08B7"/>
    <w:rsid w:val="00FC2C9B"/>
    <w:rsid w:val="00FC337B"/>
    <w:rsid w:val="00FC4D0F"/>
    <w:rsid w:val="00FC5CF7"/>
    <w:rsid w:val="00FC5DFF"/>
    <w:rsid w:val="00FD08B7"/>
    <w:rsid w:val="00FD105C"/>
    <w:rsid w:val="00FD1770"/>
    <w:rsid w:val="00FD34E8"/>
    <w:rsid w:val="00FD5957"/>
    <w:rsid w:val="00FD5CC1"/>
    <w:rsid w:val="00FD6487"/>
    <w:rsid w:val="00FD664C"/>
    <w:rsid w:val="00FE2C15"/>
    <w:rsid w:val="00FE40BF"/>
    <w:rsid w:val="00FE481F"/>
    <w:rsid w:val="00FE5CF4"/>
    <w:rsid w:val="00FE7C5C"/>
    <w:rsid w:val="00FF0F26"/>
    <w:rsid w:val="00FF1560"/>
    <w:rsid w:val="00FF3110"/>
    <w:rsid w:val="00FF75EE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5F4D2E6B-07A5-4EA3-9BB7-F5BCE123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60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2E644A"/>
    <w:pPr>
      <w:spacing w:after="0" w:line="240" w:lineRule="auto"/>
      <w:jc w:val="both"/>
    </w:pPr>
    <w:rPr>
      <w:rFonts w:eastAsia="Calibri" w:cstheme="minorHAnsi"/>
      <w:sz w:val="20"/>
      <w:szCs w:val="20"/>
      <w:u w:color="00000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34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4960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  <STATUSPODPISU xmlns="73ea32ad-fcf5-4333-98c7-01f9586d8a59">true</STATUSPODPISU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5" ma:contentTypeDescription="Utwórz nowy dokument." ma:contentTypeScope="" ma:versionID="5be21cb8c0589d0b2cbd07cc5b873e72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5ad12e5936aa8a3658b4e8f8a16f396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STATUSPOD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PODPISU" ma:index="22" nillable="true" ma:displayName="STATUS PODPISU" ma:default="1" ma:format="Dropdown" ma:internalName="STATUSPODPIS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13217-AC8A-468D-B3AB-DBF098EDAD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4.xml><?xml version="1.0" encoding="utf-8"?>
<ds:datastoreItem xmlns:ds="http://schemas.openxmlformats.org/officeDocument/2006/customXml" ds:itemID="{51C651AA-52DD-4DF7-A7E1-0ABEB288B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3464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24204</CharactersWithSpaces>
  <SharedDoc>false</SharedDoc>
  <HLinks>
    <vt:vector size="18" baseType="variant">
      <vt:variant>
        <vt:i4>7012451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Kamila Wett</cp:lastModifiedBy>
  <cp:revision>3</cp:revision>
  <cp:lastPrinted>2025-12-04T13:50:00Z</cp:lastPrinted>
  <dcterms:created xsi:type="dcterms:W3CDTF">2025-12-04T13:52:00Z</dcterms:created>
  <dcterms:modified xsi:type="dcterms:W3CDTF">2025-12-04T13:55:00Z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MediaServiceImageTags">
    <vt:lpwstr/>
  </property>
</Properties>
</file>